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1BA12" w14:textId="717087C5" w:rsidR="003A6B1E" w:rsidRPr="00B47640" w:rsidRDefault="003A6B1E" w:rsidP="0060647F">
      <w:pPr>
        <w:tabs>
          <w:tab w:val="left" w:pos="4536"/>
          <w:tab w:val="left" w:pos="6521"/>
        </w:tabs>
        <w:spacing w:line="276" w:lineRule="auto"/>
        <w:jc w:val="both"/>
        <w:rPr>
          <w:rFonts w:cs="Arial"/>
          <w:b/>
          <w:bCs/>
        </w:rPr>
      </w:pPr>
      <w:r w:rsidRPr="00B47640">
        <w:rPr>
          <w:rFonts w:cs="Arial"/>
          <w:b/>
          <w:bCs/>
        </w:rPr>
        <w:t xml:space="preserve">Besluit van Gedeputeerde Staten van de provincie Fryslân </w:t>
      </w:r>
      <w:r w:rsidRPr="00B47640">
        <w:rPr>
          <w:rFonts w:cs="Arial"/>
          <w:b/>
          <w:bCs/>
          <w:highlight w:val="yellow"/>
        </w:rPr>
        <w:t>d.d. ...</w:t>
      </w:r>
      <w:r w:rsidRPr="00B47640">
        <w:rPr>
          <w:rFonts w:cs="Arial"/>
          <w:b/>
          <w:bCs/>
        </w:rPr>
        <w:t xml:space="preserve"> houdende regels omtrent de openstelling van de Regeling Europese Landbouwsubsidies provincie Fryslân 2023-2027, paragraaf 2.3 Niet productieve investeringen op landbouwbedrijven (Openstellingsbesluit GLB-NSP Herstel agrarisch cultuurlandschap op landbouwbedrijven 2025 provincie Fryslân)</w:t>
      </w:r>
    </w:p>
    <w:p w14:paraId="6D3C4839" w14:textId="77777777" w:rsidR="003A6B1E" w:rsidRPr="00B47640" w:rsidRDefault="003A6B1E" w:rsidP="0060647F">
      <w:pPr>
        <w:spacing w:line="276" w:lineRule="auto"/>
        <w:jc w:val="both"/>
        <w:rPr>
          <w:rFonts w:cs="Arial"/>
        </w:rPr>
      </w:pPr>
    </w:p>
    <w:p w14:paraId="3CABA8B8" w14:textId="05157C78" w:rsidR="003A6B1E" w:rsidRPr="00B47640" w:rsidRDefault="003A6B1E" w:rsidP="0060647F">
      <w:pPr>
        <w:spacing w:line="276" w:lineRule="auto"/>
        <w:jc w:val="both"/>
        <w:rPr>
          <w:rFonts w:cs="Arial"/>
        </w:rPr>
      </w:pPr>
      <w:bookmarkStart w:id="0" w:name="_Hlk142481796"/>
      <w:r w:rsidRPr="00B47640">
        <w:rPr>
          <w:rFonts w:cs="Arial"/>
        </w:rPr>
        <w:t>Gedeputeerde Staten van Fryslân,</w:t>
      </w:r>
    </w:p>
    <w:p w14:paraId="207477FB" w14:textId="77777777" w:rsidR="003A6B1E" w:rsidRPr="00B47640" w:rsidRDefault="003A6B1E" w:rsidP="0060647F">
      <w:pPr>
        <w:spacing w:line="276" w:lineRule="auto"/>
        <w:jc w:val="both"/>
        <w:rPr>
          <w:rFonts w:cs="Arial"/>
        </w:rPr>
      </w:pPr>
    </w:p>
    <w:p w14:paraId="2F2BA98F" w14:textId="77777777" w:rsidR="003A6B1E" w:rsidRPr="00B47640" w:rsidRDefault="003A6B1E" w:rsidP="0060647F">
      <w:pPr>
        <w:spacing w:line="276" w:lineRule="auto"/>
        <w:jc w:val="both"/>
        <w:rPr>
          <w:rFonts w:cs="Arial"/>
        </w:rPr>
      </w:pPr>
      <w:r w:rsidRPr="00B47640">
        <w:rPr>
          <w:rFonts w:cs="Arial"/>
          <w:color w:val="000000"/>
          <w:shd w:val="clear" w:color="auto" w:fill="FFFFFF"/>
        </w:rPr>
        <w:t>Gelet op artikel 1.3, vierde lid, van de Algemene subsidieverordening provincie Fryslân 2022;</w:t>
      </w:r>
    </w:p>
    <w:p w14:paraId="39149077" w14:textId="77777777" w:rsidR="003A6B1E" w:rsidRPr="00B47640" w:rsidRDefault="003A6B1E" w:rsidP="0060647F">
      <w:pPr>
        <w:spacing w:line="276" w:lineRule="auto"/>
        <w:jc w:val="both"/>
        <w:rPr>
          <w:rFonts w:cs="Arial"/>
        </w:rPr>
      </w:pPr>
    </w:p>
    <w:p w14:paraId="64F703F0" w14:textId="77777777" w:rsidR="003A6B1E" w:rsidRPr="00B47640" w:rsidRDefault="003A6B1E" w:rsidP="0060647F">
      <w:pPr>
        <w:spacing w:line="276" w:lineRule="auto"/>
        <w:jc w:val="both"/>
        <w:rPr>
          <w:rFonts w:cs="Arial"/>
        </w:rPr>
      </w:pPr>
      <w:r w:rsidRPr="00B47640">
        <w:rPr>
          <w:rFonts w:cs="Arial"/>
        </w:rPr>
        <w:t>Gelet op artikel 1.2 van de Regeling Europese Landbouwsubsidies 2023-2027 provincie Fryslân;</w:t>
      </w:r>
    </w:p>
    <w:p w14:paraId="735EFECD" w14:textId="77777777" w:rsidR="003A6B1E" w:rsidRPr="00B47640" w:rsidRDefault="003A6B1E" w:rsidP="0060647F">
      <w:pPr>
        <w:spacing w:line="276" w:lineRule="auto"/>
        <w:jc w:val="both"/>
        <w:rPr>
          <w:rFonts w:cs="Arial"/>
        </w:rPr>
      </w:pPr>
    </w:p>
    <w:p w14:paraId="1E61FEE7" w14:textId="2454AA4A" w:rsidR="003A6B1E" w:rsidRPr="00B47640" w:rsidRDefault="003A6B1E" w:rsidP="0060647F">
      <w:pPr>
        <w:spacing w:line="276" w:lineRule="auto"/>
        <w:jc w:val="both"/>
        <w:rPr>
          <w:rFonts w:cs="Arial"/>
        </w:rPr>
      </w:pPr>
      <w:r w:rsidRPr="00B47640">
        <w:rPr>
          <w:rFonts w:cs="Arial"/>
        </w:rPr>
        <w:t>BESLUITEN</w:t>
      </w:r>
    </w:p>
    <w:p w14:paraId="307CA448" w14:textId="77777777" w:rsidR="003A6B1E" w:rsidRPr="00B47640" w:rsidRDefault="003A6B1E" w:rsidP="0060647F">
      <w:pPr>
        <w:spacing w:line="276" w:lineRule="auto"/>
        <w:jc w:val="both"/>
        <w:rPr>
          <w:rFonts w:cs="Arial"/>
        </w:rPr>
      </w:pPr>
    </w:p>
    <w:p w14:paraId="38B7391F" w14:textId="5F15902E" w:rsidR="003A6B1E" w:rsidRPr="00B47640" w:rsidRDefault="003A6B1E" w:rsidP="0060647F">
      <w:pPr>
        <w:spacing w:line="276" w:lineRule="auto"/>
        <w:jc w:val="both"/>
        <w:rPr>
          <w:rFonts w:cs="Arial"/>
        </w:rPr>
      </w:pPr>
      <w:r w:rsidRPr="00B47640">
        <w:rPr>
          <w:rFonts w:cs="Arial"/>
        </w:rPr>
        <w:t>Het volgende openstellingsbesluit vast te stellen:</w:t>
      </w:r>
    </w:p>
    <w:bookmarkEnd w:id="0"/>
    <w:p w14:paraId="6817215E" w14:textId="77777777" w:rsidR="003A6B1E" w:rsidRPr="00B47640" w:rsidRDefault="003A6B1E" w:rsidP="0060647F">
      <w:pPr>
        <w:spacing w:line="276" w:lineRule="auto"/>
        <w:jc w:val="both"/>
        <w:rPr>
          <w:rFonts w:cs="Arial"/>
        </w:rPr>
      </w:pPr>
    </w:p>
    <w:p w14:paraId="5A67FB73" w14:textId="17EFD1A1" w:rsidR="003A6B1E" w:rsidRPr="00B47640" w:rsidRDefault="003A6B1E" w:rsidP="0060647F">
      <w:pPr>
        <w:spacing w:line="276" w:lineRule="auto"/>
        <w:jc w:val="both"/>
        <w:rPr>
          <w:rFonts w:cs="Arial"/>
          <w:b/>
          <w:bCs/>
        </w:rPr>
      </w:pPr>
      <w:r w:rsidRPr="00B47640">
        <w:rPr>
          <w:rFonts w:cs="Arial"/>
          <w:b/>
          <w:bCs/>
        </w:rPr>
        <w:t>Artikel 1  Begripsbepalingen</w:t>
      </w:r>
    </w:p>
    <w:p w14:paraId="62263E9F" w14:textId="77777777" w:rsidR="003A6B1E" w:rsidRPr="00B47640" w:rsidRDefault="003A6B1E" w:rsidP="0060647F">
      <w:pPr>
        <w:pStyle w:val="Geenafstand"/>
        <w:spacing w:line="276" w:lineRule="auto"/>
        <w:jc w:val="both"/>
        <w:rPr>
          <w:rFonts w:ascii="Arial" w:hAnsi="Arial" w:cs="Arial"/>
          <w:sz w:val="20"/>
          <w:szCs w:val="20"/>
        </w:rPr>
      </w:pPr>
      <w:r w:rsidRPr="00B47640">
        <w:rPr>
          <w:rFonts w:ascii="Arial" w:hAnsi="Arial" w:cs="Arial"/>
          <w:sz w:val="20"/>
          <w:szCs w:val="20"/>
        </w:rPr>
        <w:t>In aanvulling op de definities, als bepaald in artikel 1.1 van de regeling, wordt in dit openstellingsbesluit verstaan onder:</w:t>
      </w:r>
    </w:p>
    <w:p w14:paraId="703D3D6A" w14:textId="77777777"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Autochtoon: Autochtone soorten (ook wel genetisch inheems genoemd) zijn natuurlijke inheemse selecties die zelfstandig meer dan 100 jaar zichzelf in stand houden in een bepaald gebied;</w:t>
      </w:r>
    </w:p>
    <w:p w14:paraId="7869FBAC" w14:textId="6649CA67" w:rsidR="003A6B1E" w:rsidRPr="00B47640" w:rsidRDefault="003A6B1E" w:rsidP="0060647F">
      <w:pPr>
        <w:pStyle w:val="Lijstalinea"/>
        <w:numPr>
          <w:ilvl w:val="0"/>
          <w:numId w:val="4"/>
        </w:numPr>
        <w:spacing w:line="276" w:lineRule="auto"/>
        <w:ind w:left="567" w:hanging="283"/>
        <w:contextualSpacing w:val="0"/>
        <w:jc w:val="both"/>
        <w:rPr>
          <w:rFonts w:cs="Arial"/>
        </w:rPr>
      </w:pPr>
      <w:r w:rsidRPr="00B47640">
        <w:rPr>
          <w:rFonts w:cs="Arial"/>
        </w:rPr>
        <w:t>Bergen van water: het tijdelijk opslaan van een teveel aan water om schade te voorkomen;</w:t>
      </w:r>
    </w:p>
    <w:p w14:paraId="14E8F28B" w14:textId="37E6C51C"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Biodiversiteit: alle soorten planten en dieren die voorkomen en thuishoren in het landschap, met zijn specifieke kenmerken, waar het project plaatsvindt (inheems, autochtoon);</w:t>
      </w:r>
    </w:p>
    <w:p w14:paraId="47AD781E" w14:textId="2B248808" w:rsidR="003A6B1E" w:rsidRPr="00B47640" w:rsidRDefault="003A6B1E" w:rsidP="0060647F">
      <w:pPr>
        <w:pStyle w:val="Lijstalinea"/>
        <w:numPr>
          <w:ilvl w:val="0"/>
          <w:numId w:val="4"/>
        </w:numPr>
        <w:tabs>
          <w:tab w:val="left" w:pos="426"/>
        </w:tabs>
        <w:spacing w:line="276" w:lineRule="auto"/>
        <w:ind w:left="567" w:hanging="283"/>
        <w:contextualSpacing w:val="0"/>
        <w:jc w:val="both"/>
        <w:rPr>
          <w:rFonts w:eastAsia="Arial" w:cs="Arial"/>
        </w:rPr>
      </w:pPr>
      <w:r w:rsidRPr="00B47640">
        <w:rPr>
          <w:rFonts w:eastAsia="Arial" w:cs="Arial"/>
        </w:rPr>
        <w:t xml:space="preserve">Bodemkaart: </w:t>
      </w:r>
      <w:hyperlink r:id="rId9" w:anchor="x=160000.00&amp;y=455000.00&amp;z=3.0000&amp;background=BRT-A%20standaard&amp;layers=">
        <w:r w:rsidRPr="00B47640">
          <w:rPr>
            <w:rStyle w:val="Hyperlink"/>
            <w:rFonts w:eastAsia="Arial" w:cs="Arial"/>
          </w:rPr>
          <w:t>https://app.pdok.nl/viewer/#x=160000.00&amp;y=455000.00&amp;z=3.0000&amp;background=BRT-A%20standaard&amp;layers=</w:t>
        </w:r>
      </w:hyperlink>
      <w:r w:rsidRPr="00B47640">
        <w:rPr>
          <w:rFonts w:eastAsia="Arial" w:cs="Arial"/>
        </w:rPr>
        <w:t xml:space="preserve"> de kaartlaag BRO bodemkaart;</w:t>
      </w:r>
    </w:p>
    <w:p w14:paraId="64E5E486" w14:textId="77777777" w:rsidR="003A6B1E" w:rsidRPr="00B47640" w:rsidRDefault="003A6B1E" w:rsidP="0060647F">
      <w:pPr>
        <w:pStyle w:val="Lijstalinea"/>
        <w:numPr>
          <w:ilvl w:val="0"/>
          <w:numId w:val="4"/>
        </w:numPr>
        <w:tabs>
          <w:tab w:val="left" w:pos="426"/>
        </w:tabs>
        <w:spacing w:line="276" w:lineRule="auto"/>
        <w:ind w:left="567" w:hanging="283"/>
        <w:contextualSpacing w:val="0"/>
        <w:jc w:val="both"/>
        <w:rPr>
          <w:rFonts w:eastAsia="Arial" w:cs="Arial"/>
        </w:rPr>
      </w:pPr>
      <w:r w:rsidRPr="00B47640">
        <w:rPr>
          <w:rFonts w:eastAsia="Arial" w:cs="Arial"/>
        </w:rPr>
        <w:t xml:space="preserve">Catalogus Groenblauwe Diensten: de </w:t>
      </w:r>
      <w:r w:rsidRPr="00B47640">
        <w:rPr>
          <w:rFonts w:cs="Arial"/>
        </w:rPr>
        <w:t>Catalogus Groenblauwe Diensten</w:t>
      </w:r>
      <w:r w:rsidRPr="00B47640">
        <w:rPr>
          <w:rFonts w:eastAsia="Arial" w:cs="Arial"/>
        </w:rPr>
        <w:t xml:space="preserve"> bevat onder andere kwaliteits- en uitvoeringsrichtlijnen. </w:t>
      </w:r>
      <w:hyperlink r:id="rId10">
        <w:r w:rsidRPr="00B47640">
          <w:rPr>
            <w:rStyle w:val="Hyperlink"/>
            <w:rFonts w:eastAsia="Arial" w:cs="Arial"/>
          </w:rPr>
          <w:t>Catalogus Groenblauwe Diensten - BIJ12</w:t>
        </w:r>
      </w:hyperlink>
      <w:r w:rsidRPr="00B47640">
        <w:rPr>
          <w:rFonts w:eastAsia="Arial" w:cs="Arial"/>
        </w:rPr>
        <w:t>;</w:t>
      </w:r>
    </w:p>
    <w:p w14:paraId="627CC969" w14:textId="338371F9" w:rsidR="003A6B1E" w:rsidRPr="00B47640" w:rsidRDefault="003A6B1E" w:rsidP="0060647F">
      <w:pPr>
        <w:pStyle w:val="Lijstalinea"/>
        <w:numPr>
          <w:ilvl w:val="0"/>
          <w:numId w:val="4"/>
        </w:numPr>
        <w:spacing w:line="276" w:lineRule="auto"/>
        <w:ind w:left="567" w:hanging="283"/>
        <w:contextualSpacing w:val="0"/>
        <w:jc w:val="both"/>
        <w:rPr>
          <w:rFonts w:cs="Arial"/>
        </w:rPr>
      </w:pPr>
      <w:r w:rsidRPr="00B47640">
        <w:rPr>
          <w:rFonts w:cs="Arial"/>
        </w:rPr>
        <w:t>Conserveren van water: het zo lang mogelijk vasthouden van water ter voorkoming van verdroging en van droogteschades als gevolg daarvan;</w:t>
      </w:r>
    </w:p>
    <w:p w14:paraId="6847AE17" w14:textId="54B839D8" w:rsidR="003A6B1E" w:rsidRPr="00B47640" w:rsidRDefault="003A6B1E" w:rsidP="0060647F">
      <w:pPr>
        <w:pStyle w:val="Lijstalinea"/>
        <w:numPr>
          <w:ilvl w:val="0"/>
          <w:numId w:val="4"/>
        </w:numPr>
        <w:spacing w:line="276" w:lineRule="auto"/>
        <w:ind w:left="567" w:hanging="283"/>
        <w:contextualSpacing w:val="0"/>
        <w:jc w:val="both"/>
        <w:rPr>
          <w:rStyle w:val="Hyperlink"/>
          <w:rFonts w:eastAsiaTheme="majorEastAsia" w:cs="Arial"/>
        </w:rPr>
      </w:pPr>
      <w:r w:rsidRPr="00B47640">
        <w:rPr>
          <w:rStyle w:val="Hyperlink"/>
          <w:rFonts w:eastAsiaTheme="majorEastAsia" w:cs="Arial"/>
          <w:color w:val="000000" w:themeColor="text1"/>
          <w:u w:val="none"/>
        </w:rPr>
        <w:t>Cultuurhistorische Kaart: digitale kaart met topografische informatie, cultuurhistorische elementen en structuren van de provincie Fryslân,</w:t>
      </w:r>
      <w:r w:rsidRPr="00B47640">
        <w:rPr>
          <w:rStyle w:val="Hyperlink"/>
          <w:rFonts w:eastAsiaTheme="majorEastAsia" w:cs="Arial"/>
          <w:color w:val="000000" w:themeColor="text1"/>
        </w:rPr>
        <w:t xml:space="preserve"> </w:t>
      </w:r>
      <w:hyperlink r:id="rId11">
        <w:r w:rsidRPr="00B47640">
          <w:rPr>
            <w:rStyle w:val="Hyperlink"/>
            <w:rFonts w:eastAsiaTheme="majorEastAsia" w:cs="Arial"/>
          </w:rPr>
          <w:t>www.fryslan.frl/chk</w:t>
        </w:r>
      </w:hyperlink>
      <w:r w:rsidRPr="00B47640">
        <w:rPr>
          <w:rStyle w:val="Hyperlink"/>
          <w:rFonts w:eastAsiaTheme="majorEastAsia" w:cs="Arial"/>
        </w:rPr>
        <w:t>;</w:t>
      </w:r>
    </w:p>
    <w:p w14:paraId="20EE863E" w14:textId="77777777"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Hoofdwatergang: is onderdeel van hoofdwateren zoals vermeld in de beleidsregels Integrale Legger, par. 3.3. van het Wetterskip Fryslân;</w:t>
      </w:r>
    </w:p>
    <w:p w14:paraId="79A0C2D9" w14:textId="77777777" w:rsidR="003A6B1E" w:rsidRPr="00B47640" w:rsidRDefault="003A6B1E" w:rsidP="0060647F">
      <w:pPr>
        <w:pStyle w:val="Lijstalinea"/>
        <w:numPr>
          <w:ilvl w:val="0"/>
          <w:numId w:val="4"/>
        </w:numPr>
        <w:spacing w:line="276" w:lineRule="auto"/>
        <w:ind w:left="567" w:hanging="283"/>
        <w:contextualSpacing w:val="0"/>
        <w:jc w:val="both"/>
        <w:rPr>
          <w:rFonts w:cs="Arial"/>
        </w:rPr>
      </w:pPr>
      <w:r w:rsidRPr="00B47640">
        <w:rPr>
          <w:rFonts w:cs="Arial"/>
        </w:rPr>
        <w:t>Hydromorfologische maatregelen: het toepassen van allerlei kleinschalige maatregelen in beken die de hydromorfologische omstandigheden in de beken verbeteren, inclusief het optimaliseren van de vegetatie rondom de beken, en daarmee bijdragen aan een betere habitat voor flora en fauna in de beken zelf;</w:t>
      </w:r>
    </w:p>
    <w:p w14:paraId="2760063B" w14:textId="77777777" w:rsidR="003A6B1E" w:rsidRPr="00B47640" w:rsidRDefault="003A6B1E" w:rsidP="0060647F">
      <w:pPr>
        <w:pStyle w:val="Lijstalinea"/>
        <w:numPr>
          <w:ilvl w:val="0"/>
          <w:numId w:val="4"/>
        </w:numPr>
        <w:spacing w:line="276" w:lineRule="auto"/>
        <w:ind w:left="567" w:hanging="283"/>
        <w:contextualSpacing w:val="0"/>
        <w:jc w:val="both"/>
        <w:rPr>
          <w:rFonts w:cs="Arial"/>
        </w:rPr>
      </w:pPr>
      <w:r w:rsidRPr="00B47640">
        <w:rPr>
          <w:rFonts w:cs="Arial"/>
        </w:rPr>
        <w:t xml:space="preserve">Inheems: soorten die van nature in een bepaald gebied voorkomen zoals beschreven in Duistermaat, H. L.B. Sparrius en T. Denters (2021) Standaardlijst van de Nederlandse flora 2020. </w:t>
      </w:r>
      <w:hyperlink r:id="rId12" w:history="1">
        <w:r w:rsidRPr="00B47640">
          <w:rPr>
            <w:rStyle w:val="Hyperlink"/>
            <w:rFonts w:cs="Arial"/>
          </w:rPr>
          <w:t>Standaardlijst van de Nederlandse flora 2020.pdf</w:t>
        </w:r>
      </w:hyperlink>
      <w:r w:rsidRPr="00B47640">
        <w:rPr>
          <w:rFonts w:cs="Arial"/>
        </w:rPr>
        <w:t xml:space="preserve"> Tabel 1 aangegeven met oorspronkelijk inheems</w:t>
      </w:r>
    </w:p>
    <w:p w14:paraId="29DBC19A" w14:textId="77777777" w:rsidR="003A6B1E" w:rsidRPr="00B47640" w:rsidRDefault="003A6B1E" w:rsidP="0060647F">
      <w:pPr>
        <w:pStyle w:val="Lijstalinea"/>
        <w:numPr>
          <w:ilvl w:val="0"/>
          <w:numId w:val="4"/>
        </w:numPr>
        <w:spacing w:line="276" w:lineRule="auto"/>
        <w:ind w:left="567" w:hanging="283"/>
        <w:contextualSpacing w:val="0"/>
        <w:jc w:val="both"/>
        <w:rPr>
          <w:rFonts w:cs="Arial"/>
        </w:rPr>
      </w:pPr>
      <w:r w:rsidRPr="00B47640">
        <w:rPr>
          <w:rFonts w:cs="Arial"/>
        </w:rPr>
        <w:t>Klimaatmaatregelen: maatregelen die nodig zijn om de gevolgen van klimaatverandering voor het watersysteem en daarvan afhankelijke functies op te vangen;</w:t>
      </w:r>
    </w:p>
    <w:p w14:paraId="6E9F0550" w14:textId="77777777"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KRW: Kaderrichtlijn Water, de Europese richtlijn die tot doel heeft uiterlijk in 2027 een goede chemische en ecologische waterkwaliteit te bereiken in alle Europese oppervlaktewateren en grondwateren en de lidstaten verplicht de daartoe noodzakelijke maatregelen te nemen;</w:t>
      </w:r>
    </w:p>
    <w:p w14:paraId="659BBC21" w14:textId="77777777"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KRW-doelen: doelen gericht op een betere waterkwaliteit, waarmee voldaan wordt aan de vereisten van de Kaderrichtlijn Water. Deze doelen zijn voor Fryslân beschreven in de KRW-nota’s 2022-2027;</w:t>
      </w:r>
    </w:p>
    <w:p w14:paraId="228D37C0" w14:textId="77777777"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KRW-maatregelen: maatregelen die bijdragen aan de realisatie van de Friese KRW-doelen;</w:t>
      </w:r>
    </w:p>
    <w:p w14:paraId="1EA07A99" w14:textId="3A8FEBE3"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 xml:space="preserve">KRW-nota’s: betreft de Notitie KRW in Fryslân, de nota waarin de provincie Fryslân de doelen en op hoofdlijnen de maatregelen samenvat voor de Kaderrichtlijn Water voor de periode 2022-2027, </w:t>
      </w:r>
      <w:r w:rsidRPr="00B47640">
        <w:rPr>
          <w:rFonts w:eastAsia="Arial" w:cs="Arial"/>
        </w:rPr>
        <w:lastRenderedPageBreak/>
        <w:t xml:space="preserve">en betreft de KRW-beslisnota 2022-2027 d.d. 23 november 2021 van het Wetterskip Fryslân, beide te vinden op </w:t>
      </w:r>
      <w:hyperlink r:id="rId13">
        <w:r w:rsidRPr="00B47640">
          <w:rPr>
            <w:rStyle w:val="Hyperlink"/>
            <w:rFonts w:eastAsia="Arial" w:cs="Arial"/>
          </w:rPr>
          <w:t>http://lokaleregelgeving.overheid.nl/CVDR704864</w:t>
        </w:r>
      </w:hyperlink>
      <w:r w:rsidRPr="00B47640">
        <w:rPr>
          <w:rFonts w:eastAsia="Arial" w:cs="Arial"/>
        </w:rPr>
        <w:t>;</w:t>
      </w:r>
    </w:p>
    <w:p w14:paraId="0D8BFBC1" w14:textId="2E95A0D6"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Landbouwgronden: Een aaneengesloten stuk landbouwareaal, waaronder begrepen aangrenzende landschapselementen die</w:t>
      </w:r>
      <w:r w:rsidR="00501F25" w:rsidRPr="00B47640">
        <w:rPr>
          <w:rFonts w:eastAsia="Arial" w:cs="Arial"/>
        </w:rPr>
        <w:t xml:space="preserve"> officieel</w:t>
      </w:r>
      <w:r w:rsidRPr="00B47640">
        <w:rPr>
          <w:rFonts w:eastAsia="Arial" w:cs="Arial"/>
        </w:rPr>
        <w:t xml:space="preserve"> ter beschikking van de landbouwer staan, </w:t>
      </w:r>
      <w:r w:rsidR="00501F25" w:rsidRPr="00B47640">
        <w:rPr>
          <w:rFonts w:eastAsia="Arial" w:cs="Arial"/>
        </w:rPr>
        <w:t>en waarvan de eigenaar in het bezit is van een bedrijfsregistratienummer (BRS) ofwel relatienummer RVO;</w:t>
      </w:r>
      <w:commentRangeStart w:id="1"/>
      <w:commentRangeEnd w:id="1"/>
      <w:r w:rsidRPr="00B47640">
        <w:rPr>
          <w:rStyle w:val="Verwijzingopmerking"/>
          <w:rFonts w:eastAsiaTheme="minorHAnsi" w:cs="Arial"/>
          <w:sz w:val="20"/>
          <w:szCs w:val="20"/>
          <w:lang w:eastAsia="en-US"/>
        </w:rPr>
        <w:commentReference w:id="1"/>
      </w:r>
    </w:p>
    <w:p w14:paraId="4E45C91E" w14:textId="77777777" w:rsidR="003A6B1E" w:rsidRPr="00B47640" w:rsidRDefault="003A6B1E" w:rsidP="0060647F">
      <w:pPr>
        <w:pStyle w:val="Lijstalinea"/>
        <w:numPr>
          <w:ilvl w:val="0"/>
          <w:numId w:val="4"/>
        </w:numPr>
        <w:spacing w:line="276" w:lineRule="auto"/>
        <w:ind w:left="567" w:hanging="283"/>
        <w:contextualSpacing w:val="0"/>
        <w:jc w:val="both"/>
        <w:rPr>
          <w:rFonts w:eastAsia="Arial" w:cs="Arial"/>
          <w:color w:val="000000" w:themeColor="text1"/>
        </w:rPr>
      </w:pPr>
      <w:r w:rsidRPr="00B47640">
        <w:rPr>
          <w:rFonts w:eastAsia="Arial" w:cs="Arial"/>
          <w:color w:val="000000" w:themeColor="text1"/>
        </w:rPr>
        <w:t xml:space="preserve">Landschapselementen: hout, water en overige landschappelijke elementen en die omschreven staan in de visie Grutsk op ‘e Romte, de Landschapstypenkaart, of Cultuurhistorische Kaart zoals deze weergegeven zijn op respectievelijk </w:t>
      </w:r>
      <w:hyperlink r:id="rId18">
        <w:r w:rsidRPr="00B47640">
          <w:rPr>
            <w:rStyle w:val="Hyperlink"/>
            <w:rFonts w:eastAsia="Arial" w:cs="Arial"/>
          </w:rPr>
          <w:t>www.fryslan.frl/grutsk</w:t>
        </w:r>
      </w:hyperlink>
      <w:r w:rsidRPr="00B47640">
        <w:rPr>
          <w:rFonts w:eastAsia="Arial" w:cs="Arial"/>
        </w:rPr>
        <w:t xml:space="preserve">, (cultuurhistorische kaart) </w:t>
      </w:r>
      <w:hyperlink r:id="rId19">
        <w:r w:rsidRPr="00B47640">
          <w:rPr>
            <w:rStyle w:val="Hyperlink"/>
            <w:rFonts w:eastAsia="Arial" w:cs="Arial"/>
          </w:rPr>
          <w:t>www.fryslan.frl/chk</w:t>
        </w:r>
      </w:hyperlink>
      <w:r w:rsidRPr="00B47640">
        <w:rPr>
          <w:rFonts w:eastAsia="Arial" w:cs="Arial"/>
          <w:color w:val="0000FF"/>
        </w:rPr>
        <w:t xml:space="preserve"> </w:t>
      </w:r>
      <w:r w:rsidRPr="00B47640">
        <w:rPr>
          <w:rFonts w:eastAsia="Arial" w:cs="Arial"/>
        </w:rPr>
        <w:t xml:space="preserve">en </w:t>
      </w:r>
      <w:hyperlink r:id="rId20">
        <w:r w:rsidRPr="00B47640">
          <w:rPr>
            <w:rStyle w:val="Hyperlink"/>
            <w:rFonts w:eastAsia="Arial" w:cs="Arial"/>
          </w:rPr>
          <w:t>www.fryslan.frl/landschapstypenkaart</w:t>
        </w:r>
      </w:hyperlink>
      <w:r w:rsidRPr="00B47640">
        <w:rPr>
          <w:rFonts w:eastAsia="Arial" w:cs="Arial"/>
          <w:color w:val="000000" w:themeColor="text1"/>
        </w:rPr>
        <w:t>.</w:t>
      </w:r>
    </w:p>
    <w:p w14:paraId="664171F7" w14:textId="77777777" w:rsidR="003A6B1E" w:rsidRPr="00B47640" w:rsidRDefault="003A6B1E" w:rsidP="0060647F">
      <w:pPr>
        <w:pStyle w:val="Lijstalinea"/>
        <w:numPr>
          <w:ilvl w:val="0"/>
          <w:numId w:val="4"/>
        </w:numPr>
        <w:spacing w:line="276" w:lineRule="auto"/>
        <w:ind w:left="567" w:hanging="283"/>
        <w:contextualSpacing w:val="0"/>
        <w:jc w:val="both"/>
        <w:rPr>
          <w:rStyle w:val="Hyperlink"/>
          <w:rFonts w:eastAsiaTheme="majorEastAsia" w:cs="Arial"/>
        </w:rPr>
      </w:pPr>
      <w:commentRangeStart w:id="2"/>
      <w:r w:rsidRPr="00B47640">
        <w:rPr>
          <w:rStyle w:val="Hyperlink"/>
          <w:rFonts w:eastAsiaTheme="majorEastAsia" w:cs="Arial"/>
          <w:color w:val="000000" w:themeColor="text1"/>
          <w:u w:val="none"/>
        </w:rPr>
        <w:t xml:space="preserve">Landschapstypen: landschapstypen zoals aangegeven in de structuurvisie </w:t>
      </w:r>
      <w:r w:rsidRPr="00B47640">
        <w:rPr>
          <w:rStyle w:val="Hyperlink"/>
          <w:rFonts w:eastAsiaTheme="majorEastAsia" w:cs="Arial"/>
          <w:i/>
          <w:iCs/>
          <w:color w:val="000000" w:themeColor="text1"/>
          <w:u w:val="none"/>
        </w:rPr>
        <w:t xml:space="preserve">Grutsk op ‘e Romte </w:t>
      </w:r>
      <w:commentRangeStart w:id="3"/>
      <w:r w:rsidRPr="00B47640">
        <w:rPr>
          <w:rStyle w:val="Hyperlink"/>
          <w:rFonts w:eastAsiaTheme="majorEastAsia" w:cs="Arial"/>
          <w:color w:val="000000" w:themeColor="text1"/>
          <w:u w:val="none"/>
        </w:rPr>
        <w:t>en</w:t>
      </w:r>
      <w:commentRangeEnd w:id="3"/>
      <w:r w:rsidR="00D6464A" w:rsidRPr="00B47640">
        <w:rPr>
          <w:rStyle w:val="Verwijzingopmerking"/>
          <w:rFonts w:eastAsiaTheme="minorHAnsi" w:cs="Arial"/>
          <w:color w:val="000000" w:themeColor="text1"/>
          <w:sz w:val="20"/>
          <w:szCs w:val="20"/>
          <w:lang w:eastAsia="en-US"/>
        </w:rPr>
        <w:commentReference w:id="3"/>
      </w:r>
      <w:r w:rsidRPr="00B47640">
        <w:rPr>
          <w:rStyle w:val="Hyperlink"/>
          <w:rFonts w:eastAsiaTheme="majorEastAsia" w:cs="Arial"/>
          <w:color w:val="000000" w:themeColor="text1"/>
          <w:u w:val="none"/>
        </w:rPr>
        <w:t xml:space="preserve"> op de digitale Landschapstypenkaart van de provincie Fryslân, </w:t>
      </w:r>
      <w:hyperlink r:id="rId21">
        <w:r w:rsidRPr="00B47640">
          <w:rPr>
            <w:rStyle w:val="Hyperlink"/>
            <w:rFonts w:eastAsiaTheme="majorEastAsia" w:cs="Arial"/>
          </w:rPr>
          <w:t>www.fryslan.frl/grutsk</w:t>
        </w:r>
      </w:hyperlink>
      <w:r w:rsidRPr="00B47640">
        <w:rPr>
          <w:rFonts w:cs="Arial"/>
        </w:rPr>
        <w:t xml:space="preserve"> </w:t>
      </w:r>
      <w:commentRangeStart w:id="4"/>
      <w:r w:rsidRPr="00B47640">
        <w:rPr>
          <w:rStyle w:val="Hyperlink"/>
          <w:rFonts w:eastAsiaTheme="majorEastAsia" w:cs="Arial"/>
          <w:color w:val="000000" w:themeColor="text1"/>
          <w:u w:val="none"/>
        </w:rPr>
        <w:t>en</w:t>
      </w:r>
      <w:r w:rsidRPr="00B47640">
        <w:rPr>
          <w:rStyle w:val="Hyperlink"/>
          <w:rFonts w:eastAsiaTheme="majorEastAsia" w:cs="Arial"/>
        </w:rPr>
        <w:t xml:space="preserve"> </w:t>
      </w:r>
      <w:commentRangeEnd w:id="4"/>
      <w:r w:rsidR="00D6464A" w:rsidRPr="00B47640">
        <w:rPr>
          <w:rStyle w:val="Verwijzingopmerking"/>
          <w:rFonts w:eastAsiaTheme="minorHAnsi" w:cs="Arial"/>
          <w:sz w:val="20"/>
          <w:szCs w:val="20"/>
          <w:lang w:eastAsia="en-US"/>
        </w:rPr>
        <w:commentReference w:id="4"/>
      </w:r>
      <w:hyperlink r:id="rId22">
        <w:r w:rsidRPr="00B47640">
          <w:rPr>
            <w:rStyle w:val="Hyperlink"/>
            <w:rFonts w:eastAsiaTheme="majorEastAsia" w:cs="Arial"/>
          </w:rPr>
          <w:t>www.fryslan.frl/landschapstypenkaart</w:t>
        </w:r>
      </w:hyperlink>
      <w:r w:rsidRPr="00B47640">
        <w:rPr>
          <w:rStyle w:val="Hyperlink"/>
          <w:rFonts w:eastAsiaTheme="majorEastAsia" w:cs="Arial"/>
          <w:color w:val="000000" w:themeColor="text1"/>
        </w:rPr>
        <w:t xml:space="preserve">; </w:t>
      </w:r>
      <w:commentRangeEnd w:id="2"/>
      <w:r w:rsidR="001706AD" w:rsidRPr="00B47640">
        <w:rPr>
          <w:rStyle w:val="Verwijzingopmerking"/>
          <w:rFonts w:eastAsiaTheme="minorHAnsi" w:cs="Arial"/>
          <w:sz w:val="20"/>
          <w:szCs w:val="20"/>
          <w:lang w:eastAsia="en-US"/>
        </w:rPr>
        <w:commentReference w:id="2"/>
      </w:r>
    </w:p>
    <w:p w14:paraId="77BE0A69" w14:textId="3E5923D4" w:rsidR="003A6B1E" w:rsidRPr="00B47640" w:rsidRDefault="003A6B1E" w:rsidP="0060647F">
      <w:pPr>
        <w:pStyle w:val="Lijstalinea"/>
        <w:numPr>
          <w:ilvl w:val="0"/>
          <w:numId w:val="4"/>
        </w:numPr>
        <w:spacing w:line="276" w:lineRule="auto"/>
        <w:ind w:left="567" w:hanging="283"/>
        <w:contextualSpacing w:val="0"/>
        <w:jc w:val="both"/>
        <w:rPr>
          <w:rStyle w:val="Hyperlink"/>
          <w:rFonts w:cs="Arial"/>
          <w:color w:val="auto"/>
          <w:u w:val="none"/>
        </w:rPr>
      </w:pPr>
      <w:r w:rsidRPr="00B47640">
        <w:rPr>
          <w:rFonts w:cs="Arial"/>
        </w:rPr>
        <w:t>Natuurvriendelijk inrichten: door middel van inrichting optimaal habitat/leefgebied creëren voor waterplanten, waterrietgroei, vis en overige waterdieren, waarbij het grootste deel in potentie begroeibaar is voor waterplanten;</w:t>
      </w:r>
    </w:p>
    <w:p w14:paraId="50A25DBF" w14:textId="77777777"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Niet productieve investering: investering die niet leidt tot een aanzienlijke stijging van de waarde of de rentabiliteit van het landbouwbedrijf of een andere onderneming;</w:t>
      </w:r>
    </w:p>
    <w:p w14:paraId="7FF34F1C" w14:textId="7CC056FA"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 xml:space="preserve">POVI: Provinciale Omgevingsvisie, </w:t>
      </w:r>
      <w:hyperlink r:id="rId23">
        <w:r w:rsidRPr="00B47640">
          <w:rPr>
            <w:rStyle w:val="Hyperlink"/>
            <w:rFonts w:eastAsiaTheme="majorEastAsia" w:cs="Arial"/>
          </w:rPr>
          <w:t>Omgevingsvisie Fryslân | Fryslan.</w:t>
        </w:r>
      </w:hyperlink>
    </w:p>
    <w:p w14:paraId="342EE680" w14:textId="77777777"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 xml:space="preserve">Regeling: Regeling Europese landbouwsubsidies 2023-2027 provincie Fryslân zoals vastgesteld op 5 december 2023 te vinden op </w:t>
      </w:r>
      <w:hyperlink r:id="rId24">
        <w:r w:rsidRPr="00B47640">
          <w:rPr>
            <w:rStyle w:val="Hyperlink"/>
            <w:rFonts w:eastAsia="Arial" w:cs="Arial"/>
          </w:rPr>
          <w:t>http://lokaleregelgeving.overheid.nl/CVDR709340</w:t>
        </w:r>
      </w:hyperlink>
      <w:r w:rsidRPr="00B47640">
        <w:rPr>
          <w:rFonts w:eastAsia="Arial" w:cs="Arial"/>
        </w:rPr>
        <w:t>;</w:t>
      </w:r>
    </w:p>
    <w:p w14:paraId="064D83C3" w14:textId="79D5A24A"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Regionaal waterprogramma: het regionale waterplan bedoeld in artikel 4.4 van de Waterwet, waarin de provincie de hoofdlijnen van het in Fryslân te voeren waterbeleid vastlegt, voor de periode 2022-2027. Dit beleid is gericht op de bescherming tegen overstromingen en wateroverlast en de inrichting van watersystemen met voldoende en schoon water. Het Regionaal waterprogramma is door Provinciale Staten van Fryslân vastgesteld in de 1</w:t>
      </w:r>
      <w:r w:rsidRPr="00B47640">
        <w:rPr>
          <w:rFonts w:eastAsia="Arial" w:cs="Arial"/>
          <w:vertAlign w:val="superscript"/>
        </w:rPr>
        <w:t>e</w:t>
      </w:r>
      <w:r w:rsidRPr="00B47640">
        <w:rPr>
          <w:rFonts w:eastAsia="Arial" w:cs="Arial"/>
        </w:rPr>
        <w:t xml:space="preserve"> week van juli 2022 en is te vinden onder de volgende link </w:t>
      </w:r>
      <w:hyperlink r:id="rId25">
        <w:r w:rsidRPr="00B47640">
          <w:rPr>
            <w:rStyle w:val="Hyperlink"/>
            <w:rFonts w:eastAsia="Arial" w:cs="Arial"/>
          </w:rPr>
          <w:t>https://www.fryslan.frl/regionaal-waterprogramma-20222027?origin=/rwp</w:t>
        </w:r>
      </w:hyperlink>
      <w:r w:rsidRPr="00B47640">
        <w:rPr>
          <w:rFonts w:eastAsia="Arial" w:cs="Arial"/>
        </w:rPr>
        <w:t>;</w:t>
      </w:r>
    </w:p>
    <w:p w14:paraId="66C47959" w14:textId="77777777"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SNN: Samenwerkingsverband Noord-Nederland;</w:t>
      </w:r>
    </w:p>
    <w:p w14:paraId="1A703D4D" w14:textId="13BFD943"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 xml:space="preserve">Topografische kaart 1950: te vinden via </w:t>
      </w:r>
      <w:hyperlink r:id="rId26">
        <w:r w:rsidRPr="00B47640">
          <w:rPr>
            <w:rStyle w:val="Hyperlink"/>
            <w:rFonts w:eastAsia="Arial" w:cs="Arial"/>
          </w:rPr>
          <w:t>www.topotijdreis.nl</w:t>
        </w:r>
      </w:hyperlink>
      <w:r w:rsidRPr="00B47640">
        <w:rPr>
          <w:rFonts w:eastAsia="Arial" w:cs="Arial"/>
        </w:rPr>
        <w:t>, selecteren op jaartal;</w:t>
      </w:r>
    </w:p>
    <w:p w14:paraId="5EEC7103" w14:textId="41FE93DD" w:rsidR="003A6B1E" w:rsidRPr="00B47640" w:rsidRDefault="003A6B1E" w:rsidP="0060647F">
      <w:pPr>
        <w:pStyle w:val="Lijstalinea"/>
        <w:numPr>
          <w:ilvl w:val="0"/>
          <w:numId w:val="4"/>
        </w:numPr>
        <w:spacing w:line="276" w:lineRule="auto"/>
        <w:ind w:left="567" w:hanging="283"/>
        <w:contextualSpacing w:val="0"/>
        <w:jc w:val="both"/>
        <w:rPr>
          <w:rFonts w:eastAsia="Arial" w:cs="Arial"/>
        </w:rPr>
      </w:pPr>
      <w:r w:rsidRPr="00B47640">
        <w:rPr>
          <w:rFonts w:eastAsia="Arial" w:cs="Arial"/>
        </w:rPr>
        <w:t>Vasthouden van water: het tijdelijk of gedurende langere tijd opslaan van water om schade als gevolg van wateroverlast en/of watertekorten tegen te gaan;</w:t>
      </w:r>
    </w:p>
    <w:p w14:paraId="2FB86937" w14:textId="77777777" w:rsidR="003A6B1E" w:rsidRPr="00B47640" w:rsidRDefault="003A6B1E" w:rsidP="0060647F">
      <w:pPr>
        <w:pStyle w:val="Lijstalinea"/>
        <w:numPr>
          <w:ilvl w:val="0"/>
          <w:numId w:val="4"/>
        </w:numPr>
        <w:spacing w:line="276" w:lineRule="auto"/>
        <w:ind w:left="567" w:hanging="425"/>
        <w:contextualSpacing w:val="0"/>
        <w:jc w:val="both"/>
        <w:rPr>
          <w:rFonts w:cs="Arial"/>
        </w:rPr>
      </w:pPr>
      <w:r w:rsidRPr="00B47640">
        <w:rPr>
          <w:rFonts w:cs="Arial"/>
        </w:rPr>
        <w:t>Vispassage: voorziening die het voor vissen mogelijk maakt obstakels als stuwen, gemalen en dergelijke te passeren;</w:t>
      </w:r>
    </w:p>
    <w:p w14:paraId="50A936C0" w14:textId="77777777" w:rsidR="003A6B1E" w:rsidRPr="00B47640" w:rsidRDefault="003A6B1E" w:rsidP="0060647F">
      <w:pPr>
        <w:pStyle w:val="Lijstalinea"/>
        <w:numPr>
          <w:ilvl w:val="0"/>
          <w:numId w:val="4"/>
        </w:numPr>
        <w:spacing w:line="276" w:lineRule="auto"/>
        <w:ind w:left="567" w:hanging="425"/>
        <w:contextualSpacing w:val="0"/>
        <w:jc w:val="both"/>
        <w:rPr>
          <w:rFonts w:cs="Arial"/>
        </w:rPr>
      </w:pPr>
      <w:r w:rsidRPr="00B47640">
        <w:rPr>
          <w:rFonts w:cs="Arial"/>
        </w:rPr>
        <w:t>Waterkwaliteitsbaggeren: het verwijderen van nutriëntenrijke bagger ter verbetering van de waterkwaliteit;</w:t>
      </w:r>
    </w:p>
    <w:p w14:paraId="06A64071" w14:textId="77777777" w:rsidR="003A6B1E" w:rsidRPr="00B47640" w:rsidRDefault="003A6B1E" w:rsidP="0060647F">
      <w:pPr>
        <w:pStyle w:val="Lijstalinea"/>
        <w:numPr>
          <w:ilvl w:val="0"/>
          <w:numId w:val="4"/>
        </w:numPr>
        <w:spacing w:line="276" w:lineRule="auto"/>
        <w:ind w:left="567" w:hanging="425"/>
        <w:contextualSpacing w:val="0"/>
        <w:jc w:val="both"/>
        <w:rPr>
          <w:rFonts w:eastAsia="Arial" w:cs="Arial"/>
        </w:rPr>
      </w:pPr>
      <w:r w:rsidRPr="00B47640">
        <w:rPr>
          <w:rFonts w:eastAsia="Arial" w:cs="Arial"/>
        </w:rPr>
        <w:t>Watersystemen: een samenhangend geheel van een of meer oppervlaktewaterlichamen en grondwaterlichamen, met bijbehorende bergingsgebieden, waterkeringen en ondersteunende kunstwerken.</w:t>
      </w:r>
    </w:p>
    <w:p w14:paraId="3302D69D" w14:textId="77777777" w:rsidR="003A6B1E" w:rsidRPr="00B47640" w:rsidRDefault="003A6B1E" w:rsidP="0060647F">
      <w:pPr>
        <w:pStyle w:val="Lijstalinea"/>
        <w:numPr>
          <w:ilvl w:val="0"/>
          <w:numId w:val="4"/>
        </w:numPr>
        <w:tabs>
          <w:tab w:val="left" w:pos="567"/>
        </w:tabs>
        <w:spacing w:line="276" w:lineRule="auto"/>
        <w:ind w:left="567" w:hanging="425"/>
        <w:contextualSpacing w:val="0"/>
        <w:jc w:val="both"/>
        <w:rPr>
          <w:rFonts w:cs="Arial"/>
        </w:rPr>
      </w:pPr>
      <w:r w:rsidRPr="00B47640">
        <w:rPr>
          <w:rFonts w:cs="Arial"/>
        </w:rPr>
        <w:t>Zomerperiode: de maanden april tot en met september.</w:t>
      </w:r>
    </w:p>
    <w:p w14:paraId="0EF01B48" w14:textId="77777777" w:rsidR="003A6B1E" w:rsidRPr="00B47640" w:rsidRDefault="003A6B1E" w:rsidP="0060647F">
      <w:pPr>
        <w:spacing w:line="276" w:lineRule="auto"/>
        <w:jc w:val="both"/>
        <w:rPr>
          <w:rFonts w:cs="Arial"/>
        </w:rPr>
      </w:pPr>
    </w:p>
    <w:p w14:paraId="2C534F42" w14:textId="5E7B6BC9" w:rsidR="003A6B1E" w:rsidRPr="00B47640" w:rsidRDefault="003A6B1E" w:rsidP="0060647F">
      <w:pPr>
        <w:spacing w:line="276" w:lineRule="auto"/>
        <w:jc w:val="both"/>
        <w:rPr>
          <w:rFonts w:cs="Arial"/>
          <w:b/>
          <w:bCs/>
        </w:rPr>
      </w:pPr>
      <w:r w:rsidRPr="00B47640">
        <w:rPr>
          <w:rFonts w:cs="Arial"/>
          <w:b/>
          <w:bCs/>
        </w:rPr>
        <w:t>Artikel 2  Subsidiabele activiteiten</w:t>
      </w:r>
    </w:p>
    <w:p w14:paraId="13145000" w14:textId="3FE2EA71" w:rsidR="003A6B1E" w:rsidRPr="00B47640" w:rsidRDefault="003A6B1E" w:rsidP="0060647F">
      <w:pPr>
        <w:pStyle w:val="Lijstalinea"/>
        <w:numPr>
          <w:ilvl w:val="0"/>
          <w:numId w:val="13"/>
        </w:numPr>
        <w:spacing w:line="276" w:lineRule="auto"/>
        <w:ind w:left="284" w:hanging="284"/>
        <w:jc w:val="both"/>
        <w:rPr>
          <w:rFonts w:cs="Arial"/>
        </w:rPr>
      </w:pPr>
      <w:r w:rsidRPr="00B47640">
        <w:rPr>
          <w:rFonts w:cs="Arial"/>
        </w:rPr>
        <w:t>Overeenkomstig artikel 2.3.1 van de regeling kan subsidie worden verstrekt voor niet-productieve investeringen op landbouwbedrijven.</w:t>
      </w:r>
    </w:p>
    <w:p w14:paraId="0D4DCC3F" w14:textId="77777777" w:rsidR="003A6B1E" w:rsidRPr="00B47640" w:rsidRDefault="003A6B1E" w:rsidP="0060647F">
      <w:pPr>
        <w:pStyle w:val="Lijstalinea"/>
        <w:numPr>
          <w:ilvl w:val="0"/>
          <w:numId w:val="13"/>
        </w:numPr>
        <w:spacing w:line="276" w:lineRule="auto"/>
        <w:ind w:left="284" w:hanging="284"/>
        <w:contextualSpacing w:val="0"/>
        <w:jc w:val="both"/>
        <w:rPr>
          <w:rFonts w:cs="Arial"/>
        </w:rPr>
      </w:pPr>
      <w:r w:rsidRPr="00B47640">
        <w:rPr>
          <w:rFonts w:cs="Arial"/>
        </w:rPr>
        <w:t>Overeenkomstig artikel 2.3.1 van de regeling kan subsidie uitsluitend worden verstrekt als de activiteit bijdraagt aan minimaal één van de volgende doelen:</w:t>
      </w:r>
    </w:p>
    <w:p w14:paraId="7CA141DC" w14:textId="77777777" w:rsidR="003A6B1E" w:rsidRPr="00B47640" w:rsidRDefault="003A6B1E" w:rsidP="0060647F">
      <w:pPr>
        <w:pStyle w:val="Lijstalinea"/>
        <w:numPr>
          <w:ilvl w:val="0"/>
          <w:numId w:val="22"/>
        </w:numPr>
        <w:spacing w:line="276" w:lineRule="auto"/>
        <w:ind w:left="567" w:hanging="283"/>
        <w:jc w:val="both"/>
        <w:rPr>
          <w:rFonts w:cs="Arial"/>
        </w:rPr>
      </w:pPr>
      <w:r w:rsidRPr="00B47640">
        <w:rPr>
          <w:rFonts w:cs="Arial"/>
        </w:rPr>
        <w:t>matiging van en aanpassing aan klimaatverandering of bevorderen van duurzame energie;</w:t>
      </w:r>
    </w:p>
    <w:p w14:paraId="51687EDF" w14:textId="77777777" w:rsidR="003A6B1E" w:rsidRPr="00B47640" w:rsidRDefault="003A6B1E" w:rsidP="0060647F">
      <w:pPr>
        <w:pStyle w:val="Lijstalinea"/>
        <w:numPr>
          <w:ilvl w:val="0"/>
          <w:numId w:val="22"/>
        </w:numPr>
        <w:spacing w:line="276" w:lineRule="auto"/>
        <w:ind w:left="567" w:hanging="283"/>
        <w:jc w:val="both"/>
        <w:rPr>
          <w:rFonts w:cs="Arial"/>
        </w:rPr>
      </w:pPr>
      <w:r w:rsidRPr="00B47640">
        <w:rPr>
          <w:rFonts w:cs="Arial"/>
        </w:rPr>
        <w:t>bevorderen van duurzame ontwikkeling of efficiënt beheer van natuurlijke hulpbronnen;</w:t>
      </w:r>
    </w:p>
    <w:p w14:paraId="27AEFF3E" w14:textId="77777777" w:rsidR="0051010A" w:rsidRPr="00B47640" w:rsidRDefault="003A6B1E" w:rsidP="0060647F">
      <w:pPr>
        <w:pStyle w:val="Lijstalinea"/>
        <w:numPr>
          <w:ilvl w:val="0"/>
          <w:numId w:val="22"/>
        </w:numPr>
        <w:spacing w:line="276" w:lineRule="auto"/>
        <w:ind w:left="567" w:hanging="283"/>
        <w:jc w:val="both"/>
        <w:rPr>
          <w:rFonts w:cs="Arial"/>
        </w:rPr>
      </w:pPr>
      <w:r w:rsidRPr="00B47640">
        <w:rPr>
          <w:rFonts w:cs="Arial"/>
        </w:rPr>
        <w:t>het tot staan brengen en ombuigen van biodiversiteitsverlies, versterking van ecosysteemdiensten of instandhouding van habitats of landschappen.</w:t>
      </w:r>
    </w:p>
    <w:p w14:paraId="6A3F2936" w14:textId="7F48C484" w:rsidR="003A6B1E" w:rsidRPr="00B47640" w:rsidDel="007A2B8D" w:rsidRDefault="003A6B1E" w:rsidP="0060647F">
      <w:pPr>
        <w:pStyle w:val="Lijstalinea"/>
        <w:numPr>
          <w:ilvl w:val="0"/>
          <w:numId w:val="13"/>
        </w:numPr>
        <w:spacing w:line="276" w:lineRule="auto"/>
        <w:ind w:left="284"/>
        <w:jc w:val="both"/>
        <w:rPr>
          <w:del w:id="5" w:author="Groenewoud, Amber" w:date="2025-06-13T08:24:00Z" w16du:dateUtc="2025-06-13T06:24:00Z"/>
          <w:rFonts w:cs="Arial"/>
        </w:rPr>
      </w:pPr>
      <w:del w:id="6" w:author="Groenewoud, Amber" w:date="2025-06-13T08:24:00Z" w16du:dateUtc="2025-06-13T06:24:00Z">
        <w:r w:rsidRPr="00B47640" w:rsidDel="007A2B8D">
          <w:rPr>
            <w:rFonts w:cs="Arial"/>
            <w:highlight w:val="yellow"/>
          </w:rPr>
          <w:delText>In aanvulling op lid 2 van dit artikel kan</w:delText>
        </w:r>
        <w:r w:rsidR="007A2B8D" w:rsidRPr="00B47640" w:rsidDel="007A2B8D">
          <w:rPr>
            <w:rFonts w:cs="Arial"/>
            <w:highlight w:val="yellow"/>
          </w:rPr>
          <w:delText xml:space="preserve"> </w:delText>
        </w:r>
        <w:r w:rsidRPr="00B47640" w:rsidDel="007A2B8D">
          <w:rPr>
            <w:rFonts w:cs="Arial"/>
            <w:highlight w:val="yellow"/>
          </w:rPr>
          <w:delText xml:space="preserve">subsidie uitsluitend worden verstrekt aan </w:delText>
        </w:r>
        <w:commentRangeStart w:id="7"/>
        <w:commentRangeStart w:id="8"/>
        <w:commentRangeStart w:id="9"/>
        <w:r w:rsidRPr="00B47640" w:rsidDel="007A2B8D">
          <w:rPr>
            <w:rFonts w:cs="Arial"/>
            <w:highlight w:val="yellow"/>
          </w:rPr>
          <w:delText xml:space="preserve"> in Bijlage 1 genoemde investeringsmaatregelen</w:delText>
        </w:r>
        <w:commentRangeEnd w:id="7"/>
        <w:r w:rsidR="00BF01C9" w:rsidRPr="00B47640" w:rsidDel="007A2B8D">
          <w:rPr>
            <w:rStyle w:val="Verwijzingopmerking"/>
            <w:rFonts w:eastAsiaTheme="minorHAnsi" w:cs="Arial"/>
            <w:sz w:val="20"/>
            <w:szCs w:val="20"/>
            <w:highlight w:val="yellow"/>
            <w:lang w:eastAsia="en-US"/>
          </w:rPr>
          <w:commentReference w:id="7"/>
        </w:r>
        <w:commentRangeEnd w:id="8"/>
        <w:r w:rsidR="00DD601F" w:rsidRPr="00B47640" w:rsidDel="007A2B8D">
          <w:rPr>
            <w:rStyle w:val="Verwijzingopmerking"/>
            <w:rFonts w:eastAsiaTheme="minorHAnsi" w:cs="Arial"/>
            <w:sz w:val="20"/>
            <w:szCs w:val="20"/>
            <w:highlight w:val="yellow"/>
            <w:lang w:eastAsia="en-US"/>
          </w:rPr>
          <w:commentReference w:id="8"/>
        </w:r>
      </w:del>
      <w:commentRangeEnd w:id="9"/>
      <w:r w:rsidR="00216410" w:rsidRPr="00B47640">
        <w:rPr>
          <w:rStyle w:val="Verwijzingopmerking"/>
          <w:rFonts w:eastAsiaTheme="minorHAnsi" w:cs="Arial"/>
          <w:sz w:val="20"/>
          <w:szCs w:val="20"/>
          <w:lang w:eastAsia="en-US"/>
        </w:rPr>
        <w:commentReference w:id="9"/>
      </w:r>
      <w:del w:id="10" w:author="Groenewoud, Amber" w:date="2025-06-13T08:24:00Z" w16du:dateUtc="2025-06-13T06:24:00Z">
        <w:r w:rsidRPr="00B47640" w:rsidDel="007A2B8D">
          <w:rPr>
            <w:rFonts w:cs="Arial"/>
            <w:highlight w:val="yellow"/>
          </w:rPr>
          <w:delText xml:space="preserve"> voor herstel en inrichting van het cultuurlandschap.</w:delText>
        </w:r>
      </w:del>
    </w:p>
    <w:p w14:paraId="64DF6202" w14:textId="25A8097F" w:rsidR="00A91C8C" w:rsidRPr="00B47640" w:rsidRDefault="00A91C8C" w:rsidP="0060647F">
      <w:pPr>
        <w:pStyle w:val="Lijstalinea"/>
        <w:numPr>
          <w:ilvl w:val="0"/>
          <w:numId w:val="13"/>
        </w:numPr>
        <w:spacing w:line="276" w:lineRule="auto"/>
        <w:ind w:left="284"/>
        <w:jc w:val="both"/>
        <w:rPr>
          <w:rFonts w:cs="Arial"/>
        </w:rPr>
      </w:pPr>
      <w:r w:rsidRPr="00B47640">
        <w:rPr>
          <w:rFonts w:cs="Arial"/>
        </w:rPr>
        <w:lastRenderedPageBreak/>
        <w:t xml:space="preserve">Als uitwerking van lid 2 wordt </w:t>
      </w:r>
      <w:r w:rsidR="003963E1" w:rsidRPr="00B47640">
        <w:rPr>
          <w:rFonts w:cs="Arial"/>
        </w:rPr>
        <w:t>met betrekking tot de uit te voeren maatregelen</w:t>
      </w:r>
      <w:r w:rsidR="007B6BEB" w:rsidRPr="00B47640">
        <w:rPr>
          <w:rFonts w:cs="Arial"/>
        </w:rPr>
        <w:t xml:space="preserve">, als onderdeel van de </w:t>
      </w:r>
      <w:r w:rsidR="00216410" w:rsidRPr="00B47640">
        <w:rPr>
          <w:rFonts w:cs="Arial"/>
        </w:rPr>
        <w:t xml:space="preserve">totale </w:t>
      </w:r>
      <w:r w:rsidR="007B6BEB" w:rsidRPr="00B47640">
        <w:rPr>
          <w:rFonts w:cs="Arial"/>
        </w:rPr>
        <w:t>subsidieaanvraag, alleen subsidie</w:t>
      </w:r>
      <w:r w:rsidRPr="00B47640">
        <w:rPr>
          <w:rFonts w:cs="Arial"/>
        </w:rPr>
        <w:t xml:space="preserve"> verstrekt voor </w:t>
      </w:r>
      <w:r w:rsidR="007B6BEB" w:rsidRPr="00B47640">
        <w:rPr>
          <w:rFonts w:cs="Arial"/>
        </w:rPr>
        <w:t>maatregelen opgenomen</w:t>
      </w:r>
      <w:r w:rsidRPr="00B47640">
        <w:rPr>
          <w:rFonts w:cs="Arial"/>
        </w:rPr>
        <w:t xml:space="preserve"> in de in Bijlage 1 bij dit openstellingbesluit bijgevoegde </w:t>
      </w:r>
      <w:r w:rsidR="007B6BEB" w:rsidRPr="00B47640">
        <w:rPr>
          <w:rFonts w:cs="Arial"/>
        </w:rPr>
        <w:t>maatregelen</w:t>
      </w:r>
      <w:r w:rsidRPr="00B47640">
        <w:rPr>
          <w:rFonts w:cs="Arial"/>
        </w:rPr>
        <w:t>lijst</w:t>
      </w:r>
      <w:r w:rsidR="007A2B8D" w:rsidRPr="00B47640">
        <w:rPr>
          <w:rFonts w:cs="Arial"/>
        </w:rPr>
        <w:t>.</w:t>
      </w:r>
    </w:p>
    <w:p w14:paraId="141CECCA" w14:textId="77777777" w:rsidR="003A6B1E" w:rsidRPr="00B47640" w:rsidRDefault="003A6B1E" w:rsidP="0060647F">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spacing w:line="276" w:lineRule="auto"/>
        <w:jc w:val="both"/>
        <w:textAlignment w:val="baseline"/>
        <w:rPr>
          <w:rFonts w:cs="Arial"/>
          <w:b/>
          <w:bCs/>
        </w:rPr>
      </w:pPr>
    </w:p>
    <w:p w14:paraId="34B4B1A3" w14:textId="77777777" w:rsidR="003A6B1E" w:rsidRPr="00B47640" w:rsidRDefault="003A6B1E" w:rsidP="0060647F">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spacing w:line="276" w:lineRule="auto"/>
        <w:jc w:val="both"/>
        <w:textAlignment w:val="baseline"/>
        <w:rPr>
          <w:rFonts w:cs="Arial"/>
          <w:b/>
          <w:bCs/>
          <w:lang w:val="nl"/>
        </w:rPr>
      </w:pPr>
      <w:r w:rsidRPr="00B47640">
        <w:rPr>
          <w:rFonts w:cs="Arial"/>
          <w:b/>
          <w:bCs/>
          <w:lang w:val="nl"/>
        </w:rPr>
        <w:t>Artikel 3  Doelgroep</w:t>
      </w:r>
    </w:p>
    <w:p w14:paraId="130F9328" w14:textId="3A810542" w:rsidR="003A6B1E" w:rsidRPr="00B47640" w:rsidRDefault="003A6B1E" w:rsidP="0060647F">
      <w:pPr>
        <w:spacing w:line="276" w:lineRule="auto"/>
        <w:jc w:val="both"/>
        <w:rPr>
          <w:rFonts w:cs="Arial"/>
          <w:highlight w:val="yellow"/>
        </w:rPr>
      </w:pPr>
      <w:r w:rsidRPr="00B47640">
        <w:rPr>
          <w:rFonts w:cs="Arial"/>
          <w:highlight w:val="yellow"/>
        </w:rPr>
        <w:t>In overeenstemming met artikel 2.3.2 van de regeling kan subsidie zoals bedoeld in artikel 2 worden verstrekt aan</w:t>
      </w:r>
      <w:r w:rsidR="00E65C49" w:rsidRPr="00B47640">
        <w:rPr>
          <w:rFonts w:cs="Arial"/>
          <w:highlight w:val="yellow"/>
        </w:rPr>
        <w:t>:</w:t>
      </w:r>
    </w:p>
    <w:p w14:paraId="75F5B0D4" w14:textId="77777777" w:rsidR="00E65C49" w:rsidRPr="00B47640" w:rsidRDefault="00E65C49" w:rsidP="0060647F">
      <w:pPr>
        <w:pStyle w:val="Lijstalinea"/>
        <w:numPr>
          <w:ilvl w:val="0"/>
          <w:numId w:val="36"/>
        </w:numPr>
        <w:spacing w:line="276" w:lineRule="auto"/>
        <w:jc w:val="both"/>
        <w:rPr>
          <w:rFonts w:cs="Arial"/>
          <w:highlight w:val="yellow"/>
        </w:rPr>
      </w:pPr>
      <w:r w:rsidRPr="00B47640">
        <w:rPr>
          <w:rFonts w:cs="Arial"/>
          <w:highlight w:val="yellow"/>
        </w:rPr>
        <w:t>een agrarisch collectief, te weten een vereniging met volledige rechtsbevoegdheid bestaande uit landbouwers en andere grondgebruikers van landbouwgrond;</w:t>
      </w:r>
    </w:p>
    <w:p w14:paraId="6D8DAD7F" w14:textId="02B390B1" w:rsidR="00E65C49" w:rsidRPr="00B47640" w:rsidRDefault="00E65C49" w:rsidP="0060647F">
      <w:pPr>
        <w:pStyle w:val="Lijstalinea"/>
        <w:numPr>
          <w:ilvl w:val="0"/>
          <w:numId w:val="36"/>
        </w:numPr>
        <w:spacing w:line="276" w:lineRule="auto"/>
        <w:jc w:val="both"/>
        <w:rPr>
          <w:rFonts w:cs="Arial"/>
          <w:highlight w:val="yellow"/>
        </w:rPr>
      </w:pPr>
      <w:r w:rsidRPr="00B47640">
        <w:rPr>
          <w:rFonts w:cs="Arial"/>
          <w:highlight w:val="yellow"/>
        </w:rPr>
        <w:t>een landbouwer;</w:t>
      </w:r>
    </w:p>
    <w:p w14:paraId="6F45E455" w14:textId="77777777" w:rsidR="00E65C49" w:rsidRPr="00B47640" w:rsidRDefault="00E65C49" w:rsidP="0060647F">
      <w:pPr>
        <w:pStyle w:val="Lijstalinea"/>
        <w:numPr>
          <w:ilvl w:val="0"/>
          <w:numId w:val="36"/>
        </w:numPr>
        <w:spacing w:line="276" w:lineRule="auto"/>
        <w:jc w:val="both"/>
        <w:rPr>
          <w:rFonts w:cs="Arial"/>
          <w:highlight w:val="yellow"/>
        </w:rPr>
      </w:pPr>
      <w:r w:rsidRPr="00B47640">
        <w:rPr>
          <w:rFonts w:cs="Arial"/>
          <w:highlight w:val="yellow"/>
        </w:rPr>
        <w:t>een landbouworganisatie, te weten een organisatie in de agrarische sector die aantoonbaar zowel de economische als de sociale belangen van de ondernemers in de agrarische sector behartigt;</w:t>
      </w:r>
    </w:p>
    <w:p w14:paraId="6755932D" w14:textId="77777777" w:rsidR="00E65C49" w:rsidRPr="00B47640" w:rsidRDefault="00E65C49" w:rsidP="0060647F">
      <w:pPr>
        <w:pStyle w:val="Lijstalinea"/>
        <w:numPr>
          <w:ilvl w:val="0"/>
          <w:numId w:val="36"/>
        </w:numPr>
        <w:spacing w:line="276" w:lineRule="auto"/>
        <w:jc w:val="both"/>
        <w:rPr>
          <w:rFonts w:cs="Arial"/>
          <w:highlight w:val="yellow"/>
        </w:rPr>
      </w:pPr>
      <w:r w:rsidRPr="00B47640">
        <w:rPr>
          <w:rFonts w:cs="Arial"/>
          <w:highlight w:val="yellow"/>
        </w:rPr>
        <w:t>een organisatie voor landschapsbeheer, te weten een organisatie die aantoonbaar gericht is op het beheer van natuur of landschap; of</w:t>
      </w:r>
    </w:p>
    <w:p w14:paraId="58FC20C1" w14:textId="77777777" w:rsidR="00E65C49" w:rsidRPr="00B47640" w:rsidRDefault="00E65C49" w:rsidP="0060647F">
      <w:pPr>
        <w:pStyle w:val="Lijstalinea"/>
        <w:numPr>
          <w:ilvl w:val="0"/>
          <w:numId w:val="36"/>
        </w:numPr>
        <w:spacing w:line="276" w:lineRule="auto"/>
        <w:jc w:val="both"/>
        <w:rPr>
          <w:rFonts w:cs="Arial"/>
          <w:highlight w:val="yellow"/>
        </w:rPr>
      </w:pPr>
      <w:r w:rsidRPr="00B47640">
        <w:rPr>
          <w:rFonts w:cs="Arial"/>
          <w:highlight w:val="yellow"/>
        </w:rPr>
        <w:t>een samenwerkingsverband van landbouwers.</w:t>
      </w:r>
    </w:p>
    <w:p w14:paraId="578D304F" w14:textId="77777777" w:rsidR="003A6B1E" w:rsidRPr="00B47640" w:rsidRDefault="003A6B1E" w:rsidP="0060647F">
      <w:pPr>
        <w:spacing w:line="276" w:lineRule="auto"/>
        <w:jc w:val="both"/>
        <w:rPr>
          <w:rFonts w:cs="Arial"/>
        </w:rPr>
      </w:pPr>
    </w:p>
    <w:p w14:paraId="5E832B2D" w14:textId="77777777" w:rsidR="003A6B1E" w:rsidRPr="00B47640" w:rsidRDefault="003A6B1E" w:rsidP="0060647F">
      <w:pPr>
        <w:spacing w:line="276" w:lineRule="auto"/>
        <w:jc w:val="both"/>
        <w:rPr>
          <w:rFonts w:cs="Arial"/>
          <w:b/>
          <w:bCs/>
        </w:rPr>
      </w:pPr>
      <w:r w:rsidRPr="00B47640">
        <w:rPr>
          <w:rFonts w:cs="Arial"/>
          <w:b/>
          <w:bCs/>
        </w:rPr>
        <w:t>Artikel 4  Openstellingsperiode</w:t>
      </w:r>
    </w:p>
    <w:p w14:paraId="691C4D70" w14:textId="77777777" w:rsidR="003A6B1E" w:rsidRPr="00B47640" w:rsidRDefault="003A6B1E" w:rsidP="0060647F">
      <w:pPr>
        <w:pStyle w:val="Lijstalinea"/>
        <w:numPr>
          <w:ilvl w:val="0"/>
          <w:numId w:val="7"/>
        </w:numPr>
        <w:spacing w:after="120" w:line="276" w:lineRule="auto"/>
        <w:ind w:left="284" w:hanging="284"/>
        <w:jc w:val="both"/>
        <w:rPr>
          <w:rFonts w:cs="Arial"/>
        </w:rPr>
      </w:pPr>
      <w:r w:rsidRPr="00B47640">
        <w:rPr>
          <w:rFonts w:cs="Arial"/>
        </w:rPr>
        <w:t>Subsidieaanvragen voor activiteiten zoals bedoeld in dit openstellingsbesluit kunnen worden ingediend van 4 augustus 2025 9:00 uur tot en met 31 oktober 2025 17:00 uur.</w:t>
      </w:r>
    </w:p>
    <w:p w14:paraId="7DD3B7B2" w14:textId="3DC2965D" w:rsidR="003A6B1E" w:rsidRPr="00B47640" w:rsidRDefault="003A6B1E" w:rsidP="0060647F">
      <w:pPr>
        <w:pStyle w:val="Lijstalinea"/>
        <w:numPr>
          <w:ilvl w:val="0"/>
          <w:numId w:val="7"/>
        </w:numPr>
        <w:spacing w:line="276" w:lineRule="auto"/>
        <w:ind w:left="284" w:hanging="284"/>
        <w:jc w:val="both"/>
        <w:rPr>
          <w:rFonts w:cs="Arial"/>
        </w:rPr>
      </w:pPr>
      <w:r w:rsidRPr="00B47640">
        <w:rPr>
          <w:rFonts w:cs="Arial"/>
        </w:rPr>
        <w:t xml:space="preserve">Een aanvraag is tijdig ingediend indien deze binnen de in het eerste lid genoemde periode door SNN is ontvangen via het daarvoor ontwikkelde webportaal: </w:t>
      </w:r>
      <w:hyperlink r:id="rId27">
        <w:r w:rsidRPr="00B47640">
          <w:rPr>
            <w:rStyle w:val="Hyperlink"/>
            <w:rFonts w:eastAsiaTheme="majorEastAsia" w:cs="Arial"/>
          </w:rPr>
          <w:t>http://www.snn.nl/programmas/glb-23-27</w:t>
        </w:r>
      </w:hyperlink>
      <w:r w:rsidRPr="00B47640">
        <w:rPr>
          <w:rFonts w:cs="Arial"/>
        </w:rPr>
        <w:t>.</w:t>
      </w:r>
    </w:p>
    <w:p w14:paraId="3E3B2B17" w14:textId="77777777" w:rsidR="003A6B1E" w:rsidRPr="00B47640" w:rsidRDefault="003A6B1E" w:rsidP="0060647F">
      <w:pPr>
        <w:spacing w:line="276" w:lineRule="auto"/>
        <w:jc w:val="both"/>
        <w:rPr>
          <w:rFonts w:cs="Arial"/>
        </w:rPr>
      </w:pPr>
    </w:p>
    <w:p w14:paraId="7EF0DBE8" w14:textId="77777777" w:rsidR="003A6B1E" w:rsidRPr="00B47640" w:rsidRDefault="003A6B1E" w:rsidP="0060647F">
      <w:pPr>
        <w:spacing w:line="276" w:lineRule="auto"/>
        <w:ind w:left="426" w:hanging="426"/>
        <w:jc w:val="both"/>
        <w:rPr>
          <w:rFonts w:cs="Arial"/>
        </w:rPr>
      </w:pPr>
      <w:r w:rsidRPr="00B47640">
        <w:rPr>
          <w:rFonts w:cs="Arial"/>
          <w:b/>
          <w:bCs/>
        </w:rPr>
        <w:t>Artikel 5</w:t>
      </w:r>
      <w:r w:rsidRPr="00B47640">
        <w:rPr>
          <w:rFonts w:cs="Arial"/>
        </w:rPr>
        <w:t xml:space="preserve">  </w:t>
      </w:r>
      <w:r w:rsidRPr="00B47640">
        <w:rPr>
          <w:rFonts w:cs="Arial"/>
          <w:b/>
          <w:bCs/>
        </w:rPr>
        <w:t>Subsidieplafond</w:t>
      </w:r>
    </w:p>
    <w:p w14:paraId="79314937" w14:textId="6D0F533D" w:rsidR="003A6B1E" w:rsidRPr="00B47640" w:rsidRDefault="003A6B1E" w:rsidP="0060647F">
      <w:pPr>
        <w:spacing w:line="276" w:lineRule="auto"/>
        <w:jc w:val="both"/>
        <w:rPr>
          <w:rFonts w:cs="Arial"/>
        </w:rPr>
      </w:pPr>
      <w:r w:rsidRPr="00B47640">
        <w:rPr>
          <w:rFonts w:cs="Arial"/>
        </w:rPr>
        <w:t xml:space="preserve">Het beschikbare subsidieplafond voor de periode zoals bepaald in artikel 4, eerste lid, van dit openstellingsbesluit bedraagt </w:t>
      </w:r>
      <w:commentRangeStart w:id="11"/>
      <w:commentRangeStart w:id="12"/>
      <w:commentRangeStart w:id="13"/>
      <w:commentRangeStart w:id="14"/>
      <w:r w:rsidRPr="00B47640">
        <w:rPr>
          <w:rFonts w:cs="Arial"/>
        </w:rPr>
        <w:t xml:space="preserve">€ </w:t>
      </w:r>
      <w:r w:rsidR="0077656B" w:rsidRPr="00B47640">
        <w:rPr>
          <w:rFonts w:cs="Arial"/>
        </w:rPr>
        <w:t>4.0</w:t>
      </w:r>
      <w:r w:rsidRPr="00B47640">
        <w:rPr>
          <w:rFonts w:cs="Arial"/>
        </w:rPr>
        <w:t xml:space="preserve">00.000,-- </w:t>
      </w:r>
      <w:commentRangeEnd w:id="11"/>
      <w:r w:rsidR="00281463" w:rsidRPr="00B47640">
        <w:rPr>
          <w:rStyle w:val="Verwijzingopmerking"/>
          <w:rFonts w:eastAsiaTheme="minorHAnsi" w:cs="Arial"/>
          <w:sz w:val="20"/>
          <w:szCs w:val="20"/>
          <w:lang w:eastAsia="en-US"/>
        </w:rPr>
        <w:commentReference w:id="11"/>
      </w:r>
      <w:commentRangeEnd w:id="12"/>
      <w:r w:rsidR="00925C5B" w:rsidRPr="00B47640">
        <w:rPr>
          <w:rStyle w:val="Verwijzingopmerking"/>
          <w:rFonts w:eastAsiaTheme="minorHAnsi" w:cs="Arial"/>
          <w:sz w:val="20"/>
          <w:szCs w:val="20"/>
          <w:lang w:eastAsia="en-US"/>
        </w:rPr>
        <w:commentReference w:id="12"/>
      </w:r>
      <w:commentRangeEnd w:id="13"/>
      <w:r w:rsidR="00A574B1" w:rsidRPr="00B47640">
        <w:rPr>
          <w:rStyle w:val="Verwijzingopmerking"/>
          <w:rFonts w:eastAsiaTheme="minorHAnsi" w:cs="Arial"/>
          <w:sz w:val="20"/>
          <w:szCs w:val="20"/>
          <w:lang w:eastAsia="en-US"/>
        </w:rPr>
        <w:commentReference w:id="13"/>
      </w:r>
      <w:commentRangeEnd w:id="14"/>
      <w:r w:rsidR="00D10378" w:rsidRPr="00B47640">
        <w:rPr>
          <w:rStyle w:val="Verwijzingopmerking"/>
          <w:rFonts w:eastAsiaTheme="minorHAnsi" w:cs="Arial"/>
          <w:sz w:val="20"/>
          <w:szCs w:val="20"/>
          <w:lang w:eastAsia="en-US"/>
        </w:rPr>
        <w:commentReference w:id="14"/>
      </w:r>
      <w:r w:rsidRPr="00B47640">
        <w:rPr>
          <w:rFonts w:cs="Arial"/>
        </w:rPr>
        <w:t>(</w:t>
      </w:r>
      <w:r w:rsidR="00B20FD8" w:rsidRPr="00B47640">
        <w:rPr>
          <w:rFonts w:cs="Arial"/>
        </w:rPr>
        <w:t xml:space="preserve">samengesteld uit </w:t>
      </w:r>
      <w:r w:rsidR="00DB4B1F" w:rsidRPr="00B47640">
        <w:rPr>
          <w:rFonts w:cs="Arial"/>
        </w:rPr>
        <w:t>€ 1.720.000</w:t>
      </w:r>
      <w:r w:rsidRPr="00B47640">
        <w:rPr>
          <w:rFonts w:cs="Arial"/>
        </w:rPr>
        <w:t xml:space="preserve"> Europese middelen (ELFPO)</w:t>
      </w:r>
      <w:r w:rsidR="00DB4B1F" w:rsidRPr="00B47640">
        <w:rPr>
          <w:rFonts w:cs="Arial"/>
        </w:rPr>
        <w:t xml:space="preserve"> en € </w:t>
      </w:r>
      <w:r w:rsidR="00015208" w:rsidRPr="00B47640">
        <w:rPr>
          <w:rFonts w:cs="Arial"/>
        </w:rPr>
        <w:t>2.280.000 nationale provinciale middelen</w:t>
      </w:r>
      <w:r w:rsidRPr="00B47640">
        <w:rPr>
          <w:rFonts w:cs="Arial"/>
        </w:rPr>
        <w:t>).</w:t>
      </w:r>
    </w:p>
    <w:p w14:paraId="72D2BF95" w14:textId="77777777" w:rsidR="003A6B1E" w:rsidRPr="00B47640" w:rsidRDefault="003A6B1E" w:rsidP="0060647F">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spacing w:line="276" w:lineRule="auto"/>
        <w:jc w:val="both"/>
        <w:textAlignment w:val="baseline"/>
        <w:rPr>
          <w:rFonts w:cs="Arial"/>
          <w:b/>
          <w:bCs/>
        </w:rPr>
      </w:pPr>
    </w:p>
    <w:p w14:paraId="1A0CBA08" w14:textId="77777777" w:rsidR="003A6B1E" w:rsidRPr="00B47640" w:rsidRDefault="003A6B1E" w:rsidP="0060647F">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spacing w:line="276" w:lineRule="auto"/>
        <w:jc w:val="both"/>
        <w:textAlignment w:val="baseline"/>
        <w:rPr>
          <w:rFonts w:cs="Arial"/>
          <w:b/>
          <w:bCs/>
          <w:lang w:val="nl"/>
        </w:rPr>
      </w:pPr>
      <w:r w:rsidRPr="00B47640">
        <w:rPr>
          <w:rFonts w:cs="Arial"/>
          <w:b/>
          <w:bCs/>
          <w:lang w:val="nl"/>
        </w:rPr>
        <w:t>Artikel 6  Hoogte subsidie</w:t>
      </w:r>
    </w:p>
    <w:p w14:paraId="754984F8" w14:textId="77777777" w:rsidR="003A6B1E" w:rsidRPr="00B47640" w:rsidRDefault="003A6B1E" w:rsidP="0060647F">
      <w:pPr>
        <w:pStyle w:val="Lijstalinea"/>
        <w:numPr>
          <w:ilvl w:val="0"/>
          <w:numId w:val="8"/>
        </w:numPr>
        <w:spacing w:after="120" w:line="276" w:lineRule="auto"/>
        <w:ind w:left="284" w:hanging="284"/>
        <w:jc w:val="both"/>
        <w:rPr>
          <w:rFonts w:cs="Arial"/>
        </w:rPr>
      </w:pPr>
      <w:r w:rsidRPr="00B47640">
        <w:rPr>
          <w:rFonts w:cs="Arial"/>
        </w:rPr>
        <w:t>Overeenkomstig artikel 2.3.7, eerste lid, van de regeling bedraagt de subsidie voor activiteiten als bedoeld onder artikel 2, derde lid van dit openstellingsbesluit, 100% van de subsidiabele kosten.</w:t>
      </w:r>
    </w:p>
    <w:p w14:paraId="207F038D" w14:textId="63AC41D8" w:rsidR="003A6B1E" w:rsidRPr="00B47640" w:rsidRDefault="003A6B1E" w:rsidP="0060647F">
      <w:pPr>
        <w:pStyle w:val="Lijstalinea"/>
        <w:numPr>
          <w:ilvl w:val="0"/>
          <w:numId w:val="8"/>
        </w:numPr>
        <w:spacing w:after="120" w:line="276" w:lineRule="auto"/>
        <w:ind w:left="284" w:hanging="284"/>
        <w:jc w:val="both"/>
        <w:rPr>
          <w:rFonts w:cs="Arial"/>
        </w:rPr>
      </w:pPr>
      <w:r w:rsidRPr="00B47640">
        <w:rPr>
          <w:rFonts w:cs="Arial"/>
        </w:rPr>
        <w:t xml:space="preserve">In afwijking van het eerste lid en conform artikel 2.3.7, tweede lid, van de regeling, bedraagt de subsidie </w:t>
      </w:r>
      <w:commentRangeStart w:id="15"/>
      <w:commentRangeStart w:id="16"/>
      <w:commentRangeStart w:id="17"/>
      <w:r w:rsidRPr="00B47640">
        <w:rPr>
          <w:rFonts w:cs="Arial"/>
        </w:rPr>
        <w:t>70%</w:t>
      </w:r>
      <w:commentRangeEnd w:id="15"/>
      <w:r w:rsidR="00702C3E" w:rsidRPr="00B47640">
        <w:rPr>
          <w:rStyle w:val="Verwijzingopmerking"/>
          <w:rFonts w:eastAsiaTheme="minorHAnsi" w:cs="Arial"/>
          <w:sz w:val="20"/>
          <w:szCs w:val="20"/>
          <w:lang w:eastAsia="en-US"/>
        </w:rPr>
        <w:commentReference w:id="15"/>
      </w:r>
      <w:commentRangeEnd w:id="16"/>
      <w:r w:rsidR="002D7AB1" w:rsidRPr="00B47640">
        <w:rPr>
          <w:rStyle w:val="Verwijzingopmerking"/>
          <w:rFonts w:eastAsiaTheme="minorHAnsi" w:cs="Arial"/>
          <w:sz w:val="20"/>
          <w:szCs w:val="20"/>
          <w:lang w:eastAsia="en-US"/>
        </w:rPr>
        <w:commentReference w:id="16"/>
      </w:r>
      <w:commentRangeEnd w:id="17"/>
      <w:r w:rsidR="00266813" w:rsidRPr="00B47640">
        <w:rPr>
          <w:rStyle w:val="Verwijzingopmerking"/>
          <w:rFonts w:eastAsiaTheme="minorHAnsi" w:cs="Arial"/>
          <w:sz w:val="20"/>
          <w:szCs w:val="20"/>
          <w:lang w:eastAsia="en-US"/>
        </w:rPr>
        <w:commentReference w:id="17"/>
      </w:r>
      <w:r w:rsidRPr="00B47640">
        <w:rPr>
          <w:rFonts w:cs="Arial"/>
        </w:rPr>
        <w:t xml:space="preserve"> van de subsidiabele kosten voor investeringen in het watersysteem</w:t>
      </w:r>
      <w:ins w:id="18" w:author="Groenewoud, Amber" w:date="2025-06-13T08:30:00Z" w16du:dateUtc="2025-06-13T06:30:00Z">
        <w:r w:rsidR="0048794A" w:rsidRPr="00B47640">
          <w:rPr>
            <w:rFonts w:cs="Arial"/>
          </w:rPr>
          <w:t xml:space="preserve"> indien </w:t>
        </w:r>
        <w:r w:rsidR="007B6BE3" w:rsidRPr="00B47640">
          <w:rPr>
            <w:rFonts w:cs="Arial"/>
          </w:rPr>
          <w:t>de activiteit van invloed is op de</w:t>
        </w:r>
      </w:ins>
      <w:ins w:id="19" w:author="Groenewoud, Amber" w:date="2025-06-13T08:31:00Z" w16du:dateUtc="2025-06-13T06:31:00Z">
        <w:r w:rsidR="007B6BE3" w:rsidRPr="00B47640">
          <w:rPr>
            <w:rFonts w:cs="Arial"/>
          </w:rPr>
          <w:t xml:space="preserve"> beschikbaarheid van water (kwantiteit)</w:t>
        </w:r>
      </w:ins>
      <w:r w:rsidRPr="00B47640">
        <w:rPr>
          <w:rFonts w:cs="Arial"/>
        </w:rPr>
        <w:t xml:space="preserve">, zijnde categorie </w:t>
      </w:r>
      <w:r w:rsidR="00CD0E08" w:rsidRPr="00B47640">
        <w:rPr>
          <w:rFonts w:cs="Arial"/>
        </w:rPr>
        <w:t xml:space="preserve">6, </w:t>
      </w:r>
      <w:r w:rsidR="007B110D" w:rsidRPr="00B47640">
        <w:rPr>
          <w:rFonts w:cs="Arial"/>
        </w:rPr>
        <w:t>1</w:t>
      </w:r>
      <w:r w:rsidR="00B046FE" w:rsidRPr="00B47640">
        <w:rPr>
          <w:rFonts w:cs="Arial"/>
        </w:rPr>
        <w:t xml:space="preserve">4, </w:t>
      </w:r>
      <w:r w:rsidR="00662E96" w:rsidRPr="00B47640">
        <w:rPr>
          <w:rFonts w:cs="Arial"/>
        </w:rPr>
        <w:t xml:space="preserve">15, </w:t>
      </w:r>
      <w:r w:rsidR="00EA22DD" w:rsidRPr="00B47640">
        <w:rPr>
          <w:rFonts w:cs="Arial"/>
        </w:rPr>
        <w:t>16</w:t>
      </w:r>
      <w:r w:rsidR="008F6D64" w:rsidRPr="00B47640">
        <w:rPr>
          <w:rFonts w:cs="Arial"/>
        </w:rPr>
        <w:t xml:space="preserve"> en</w:t>
      </w:r>
      <w:r w:rsidR="00EA22DD" w:rsidRPr="00B47640">
        <w:rPr>
          <w:rFonts w:cs="Arial"/>
        </w:rPr>
        <w:t xml:space="preserve"> </w:t>
      </w:r>
      <w:r w:rsidR="00434B69" w:rsidRPr="00B47640">
        <w:rPr>
          <w:rFonts w:cs="Arial"/>
        </w:rPr>
        <w:t>17</w:t>
      </w:r>
      <w:r w:rsidR="0048794A" w:rsidRPr="00B47640">
        <w:rPr>
          <w:rFonts w:cs="Arial"/>
        </w:rPr>
        <w:t xml:space="preserve"> </w:t>
      </w:r>
      <w:commentRangeStart w:id="20"/>
      <w:commentRangeStart w:id="21"/>
      <w:r w:rsidRPr="00B47640">
        <w:rPr>
          <w:rFonts w:cs="Arial"/>
        </w:rPr>
        <w:t>van Bijlage 1</w:t>
      </w:r>
      <w:commentRangeEnd w:id="20"/>
      <w:r w:rsidRPr="00B47640">
        <w:rPr>
          <w:rStyle w:val="Verwijzingopmerking"/>
          <w:rFonts w:eastAsiaTheme="minorHAnsi" w:cs="Arial"/>
          <w:sz w:val="20"/>
          <w:szCs w:val="20"/>
          <w:lang w:eastAsia="en-US"/>
        </w:rPr>
        <w:commentReference w:id="20"/>
      </w:r>
      <w:commentRangeEnd w:id="21"/>
      <w:r w:rsidR="00E1459B" w:rsidRPr="00B47640">
        <w:rPr>
          <w:rStyle w:val="Verwijzingopmerking"/>
          <w:rFonts w:eastAsiaTheme="minorHAnsi" w:cs="Arial"/>
          <w:sz w:val="20"/>
          <w:szCs w:val="20"/>
          <w:lang w:eastAsia="en-US"/>
        </w:rPr>
        <w:commentReference w:id="21"/>
      </w:r>
      <w:commentRangeStart w:id="22"/>
      <w:commentRangeStart w:id="23"/>
      <w:r w:rsidRPr="00B47640">
        <w:rPr>
          <w:rFonts w:cs="Arial"/>
        </w:rPr>
        <w:t>.</w:t>
      </w:r>
      <w:commentRangeEnd w:id="22"/>
      <w:r w:rsidR="00FB505B" w:rsidRPr="00B47640">
        <w:rPr>
          <w:rStyle w:val="Verwijzingopmerking"/>
          <w:rFonts w:eastAsiaTheme="minorHAnsi" w:cs="Arial"/>
          <w:sz w:val="20"/>
          <w:szCs w:val="20"/>
          <w:lang w:eastAsia="en-US"/>
        </w:rPr>
        <w:commentReference w:id="22"/>
      </w:r>
      <w:commentRangeEnd w:id="23"/>
      <w:r w:rsidR="00413644" w:rsidRPr="00B47640">
        <w:rPr>
          <w:rStyle w:val="Verwijzingopmerking"/>
          <w:rFonts w:eastAsiaTheme="minorHAnsi" w:cs="Arial"/>
          <w:sz w:val="20"/>
          <w:szCs w:val="20"/>
          <w:lang w:eastAsia="en-US"/>
        </w:rPr>
        <w:commentReference w:id="23"/>
      </w:r>
    </w:p>
    <w:p w14:paraId="43B7E99A" w14:textId="7FF939C0" w:rsidR="003A6B1E" w:rsidRPr="00B47640" w:rsidRDefault="003A6B1E" w:rsidP="0060647F">
      <w:pPr>
        <w:pStyle w:val="Lijstalinea"/>
        <w:numPr>
          <w:ilvl w:val="0"/>
          <w:numId w:val="8"/>
        </w:numPr>
        <w:spacing w:after="120" w:line="276" w:lineRule="auto"/>
        <w:ind w:left="284" w:hanging="284"/>
        <w:jc w:val="both"/>
        <w:rPr>
          <w:rFonts w:cs="Arial"/>
        </w:rPr>
      </w:pPr>
      <w:r w:rsidRPr="00B47640">
        <w:rPr>
          <w:rFonts w:cs="Arial"/>
        </w:rPr>
        <w:t xml:space="preserve">De hoogte van de subsidie bedraagt minimaal € </w:t>
      </w:r>
      <w:r w:rsidR="00304D80" w:rsidRPr="00B47640">
        <w:rPr>
          <w:rFonts w:cs="Arial"/>
        </w:rPr>
        <w:t>500</w:t>
      </w:r>
      <w:r w:rsidRPr="00B47640">
        <w:rPr>
          <w:rFonts w:cs="Arial"/>
        </w:rPr>
        <w:t xml:space="preserve">.000,-- en maximaal € </w:t>
      </w:r>
      <w:r w:rsidR="00304D80" w:rsidRPr="00B47640">
        <w:rPr>
          <w:rFonts w:cs="Arial"/>
        </w:rPr>
        <w:t>4.0</w:t>
      </w:r>
      <w:r w:rsidRPr="00B47640">
        <w:rPr>
          <w:rFonts w:cs="Arial"/>
        </w:rPr>
        <w:t>00.000,--.</w:t>
      </w:r>
    </w:p>
    <w:p w14:paraId="01898753" w14:textId="17297EDA" w:rsidR="003A6B1E" w:rsidRPr="00B47640" w:rsidRDefault="003A6B1E" w:rsidP="0060647F">
      <w:pPr>
        <w:pStyle w:val="Lijstalinea"/>
        <w:numPr>
          <w:ilvl w:val="0"/>
          <w:numId w:val="8"/>
        </w:numPr>
        <w:spacing w:line="276" w:lineRule="auto"/>
        <w:ind w:left="284" w:hanging="284"/>
        <w:jc w:val="both"/>
        <w:rPr>
          <w:rFonts w:cs="Arial"/>
        </w:rPr>
      </w:pPr>
      <w:r w:rsidRPr="00B47640">
        <w:rPr>
          <w:rFonts w:cs="Arial"/>
        </w:rPr>
        <w:t>Op de subsidie zoals bedoeld in het derde lid zijn de regels inzake subsidie op basis van arrangement 3 zoals bedoeld in artikel 1.7, eerste lid onder c, in artikel 1.18, derde lid en in artikel 1.21 van de regeling van toepassing.</w:t>
      </w:r>
    </w:p>
    <w:p w14:paraId="14192E7B" w14:textId="77777777" w:rsidR="003A6B1E" w:rsidRPr="00B47640" w:rsidRDefault="003A6B1E" w:rsidP="0060647F">
      <w:pPr>
        <w:pStyle w:val="Lijstalinea"/>
        <w:spacing w:line="276" w:lineRule="auto"/>
        <w:ind w:left="284"/>
        <w:jc w:val="both"/>
        <w:rPr>
          <w:rFonts w:cs="Arial"/>
        </w:rPr>
      </w:pPr>
    </w:p>
    <w:p w14:paraId="2518E86C" w14:textId="2DF42DAA" w:rsidR="003A6B1E" w:rsidRPr="00B47640" w:rsidRDefault="003A6B1E" w:rsidP="0060647F">
      <w:pPr>
        <w:tabs>
          <w:tab w:val="left" w:pos="567"/>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spacing w:line="276" w:lineRule="auto"/>
        <w:jc w:val="both"/>
        <w:textAlignment w:val="baseline"/>
        <w:rPr>
          <w:rFonts w:cs="Arial"/>
          <w:b/>
          <w:bCs/>
          <w:lang w:val="nl"/>
        </w:rPr>
      </w:pPr>
      <w:r w:rsidRPr="00B47640">
        <w:rPr>
          <w:rFonts w:cs="Arial"/>
          <w:b/>
          <w:bCs/>
          <w:lang w:val="nl"/>
        </w:rPr>
        <w:t>Artikel 7  Subsidiabele kosten</w:t>
      </w:r>
    </w:p>
    <w:p w14:paraId="47993E01" w14:textId="61C1DF62" w:rsidR="003A6B1E" w:rsidRPr="00B47640" w:rsidRDefault="003A6B1E" w:rsidP="0060647F">
      <w:pPr>
        <w:pStyle w:val="Lijstalinea"/>
        <w:numPr>
          <w:ilvl w:val="0"/>
          <w:numId w:val="9"/>
        </w:numPr>
        <w:spacing w:line="276" w:lineRule="auto"/>
        <w:ind w:left="284" w:hanging="284"/>
        <w:jc w:val="both"/>
        <w:rPr>
          <w:rFonts w:cs="Arial"/>
        </w:rPr>
      </w:pPr>
      <w:commentRangeStart w:id="24"/>
      <w:r w:rsidRPr="00B47640">
        <w:rPr>
          <w:rFonts w:cs="Arial"/>
        </w:rPr>
        <w:t xml:space="preserve">In </w:t>
      </w:r>
      <w:r w:rsidR="00EF7C8A" w:rsidRPr="00B47640">
        <w:rPr>
          <w:rFonts w:cs="Arial"/>
        </w:rPr>
        <w:t xml:space="preserve">overeenstemming met artikel 2.3.5 eerste en tweede lid </w:t>
      </w:r>
      <w:commentRangeEnd w:id="24"/>
      <w:r w:rsidR="00BF363F" w:rsidRPr="00B47640">
        <w:rPr>
          <w:rStyle w:val="Verwijzingopmerking"/>
          <w:rFonts w:eastAsiaTheme="minorHAnsi" w:cs="Arial"/>
          <w:sz w:val="20"/>
          <w:szCs w:val="20"/>
          <w:lang w:eastAsia="en-US"/>
        </w:rPr>
        <w:commentReference w:id="24"/>
      </w:r>
      <w:r w:rsidRPr="00B47640">
        <w:rPr>
          <w:rFonts w:cs="Arial"/>
        </w:rPr>
        <w:t>van de regeling komen alleen kosten als bedoeld in artikel 1.8, onder a, b en e, voor subsidie in aanmerking.</w:t>
      </w:r>
    </w:p>
    <w:p w14:paraId="5CEC887C" w14:textId="77777777" w:rsidR="003A6B1E" w:rsidRPr="00B47640" w:rsidRDefault="003A6B1E" w:rsidP="0060647F">
      <w:pPr>
        <w:pStyle w:val="Lijstalinea"/>
        <w:numPr>
          <w:ilvl w:val="0"/>
          <w:numId w:val="9"/>
        </w:numPr>
        <w:spacing w:line="276" w:lineRule="auto"/>
        <w:ind w:left="284" w:hanging="284"/>
        <w:jc w:val="both"/>
        <w:rPr>
          <w:rFonts w:cs="Arial"/>
        </w:rPr>
      </w:pPr>
      <w:r w:rsidRPr="00B47640">
        <w:rPr>
          <w:rFonts w:cs="Arial"/>
        </w:rPr>
        <w:t>In afwijking op artikel 1.10 van de regeling komen kosten als bedoeld in artikel 1.10, onder e, uitsluitend voor niet-overheden, voor subsidie in aanmerking.</w:t>
      </w:r>
    </w:p>
    <w:p w14:paraId="793CF694" w14:textId="0B889CA4" w:rsidR="003A6B1E" w:rsidRPr="00B47640" w:rsidRDefault="003A6B1E" w:rsidP="0060647F">
      <w:pPr>
        <w:pStyle w:val="Lijstalinea"/>
        <w:numPr>
          <w:ilvl w:val="0"/>
          <w:numId w:val="9"/>
        </w:numPr>
        <w:spacing w:line="276" w:lineRule="auto"/>
        <w:ind w:left="284" w:hanging="284"/>
        <w:contextualSpacing w:val="0"/>
        <w:jc w:val="both"/>
        <w:rPr>
          <w:rFonts w:cs="Arial"/>
        </w:rPr>
      </w:pPr>
      <w:r w:rsidRPr="00B47640">
        <w:rPr>
          <w:rFonts w:cs="Arial"/>
          <w:lang w:val="nl"/>
        </w:rPr>
        <w:t>De subsidiabele kosten worden berekend volgens de in artikel 1.9b of de in artikel 1.9c, eerste lid, onder a en het tweede lid van de regeling genoemde berekeningswijze.</w:t>
      </w:r>
    </w:p>
    <w:p w14:paraId="32CC7D6F" w14:textId="77777777" w:rsidR="003A6B1E" w:rsidRPr="00B47640" w:rsidRDefault="003A6B1E" w:rsidP="0060647F">
      <w:pPr>
        <w:pStyle w:val="Lijstalinea"/>
        <w:spacing w:line="276" w:lineRule="auto"/>
        <w:ind w:left="284"/>
        <w:jc w:val="both"/>
        <w:rPr>
          <w:rFonts w:cs="Arial"/>
        </w:rPr>
      </w:pPr>
    </w:p>
    <w:p w14:paraId="69F4D3ED" w14:textId="77777777" w:rsidR="003A6B1E" w:rsidRPr="00B47640" w:rsidRDefault="003A6B1E" w:rsidP="0060647F">
      <w:pPr>
        <w:tabs>
          <w:tab w:val="left" w:pos="567"/>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spacing w:line="276" w:lineRule="auto"/>
        <w:jc w:val="both"/>
        <w:textAlignment w:val="baseline"/>
        <w:rPr>
          <w:rFonts w:cs="Arial"/>
          <w:b/>
          <w:bCs/>
          <w:lang w:val="nl"/>
        </w:rPr>
      </w:pPr>
      <w:r w:rsidRPr="00B47640">
        <w:rPr>
          <w:rFonts w:cs="Arial"/>
          <w:b/>
          <w:bCs/>
          <w:lang w:val="nl"/>
        </w:rPr>
        <w:t>Artikel 8  Niet subsidiabele kosten</w:t>
      </w:r>
    </w:p>
    <w:p w14:paraId="70732BAC" w14:textId="12EDF6CE" w:rsidR="003A6B1E" w:rsidRPr="00B47640" w:rsidRDefault="003A6B1E" w:rsidP="0060647F">
      <w:pPr>
        <w:spacing w:line="276" w:lineRule="auto"/>
        <w:jc w:val="both"/>
        <w:rPr>
          <w:rFonts w:cs="Arial"/>
          <w:lang w:val="nl"/>
        </w:rPr>
      </w:pPr>
      <w:r w:rsidRPr="00B47640">
        <w:rPr>
          <w:rFonts w:cs="Arial"/>
          <w:lang w:val="nl"/>
        </w:rPr>
        <w:t>Overeenkomend artikel 2.3.6 van de regeling en in aanvulling op artikel 1.10 komen de volgende kosten niet voor subsidie in aanmerking:</w:t>
      </w:r>
    </w:p>
    <w:p w14:paraId="0D5F5A00" w14:textId="4E21EB4A" w:rsidR="003A6B1E" w:rsidRPr="00B47640" w:rsidRDefault="003A6B1E" w:rsidP="0060647F">
      <w:pPr>
        <w:pStyle w:val="Lijstalinea"/>
        <w:numPr>
          <w:ilvl w:val="0"/>
          <w:numId w:val="10"/>
        </w:numPr>
        <w:spacing w:line="276" w:lineRule="auto"/>
        <w:ind w:left="567" w:hanging="283"/>
        <w:contextualSpacing w:val="0"/>
        <w:jc w:val="both"/>
        <w:rPr>
          <w:rFonts w:cs="Arial"/>
          <w:lang w:val="nl"/>
        </w:rPr>
      </w:pPr>
      <w:commentRangeStart w:id="25"/>
      <w:commentRangeStart w:id="26"/>
      <w:r w:rsidRPr="00B47640">
        <w:rPr>
          <w:rFonts w:cs="Arial"/>
          <w:lang w:val="nl"/>
        </w:rPr>
        <w:t xml:space="preserve">investeringen in het watersysteem waar uitsluitend landbouwers van profiteren; </w:t>
      </w:r>
      <w:commentRangeEnd w:id="25"/>
      <w:r w:rsidR="00B94BC4" w:rsidRPr="00B47640">
        <w:rPr>
          <w:rStyle w:val="Verwijzingopmerking"/>
          <w:rFonts w:eastAsiaTheme="minorHAnsi" w:cs="Arial"/>
          <w:sz w:val="20"/>
          <w:szCs w:val="20"/>
          <w:lang w:eastAsia="en-US"/>
        </w:rPr>
        <w:commentReference w:id="25"/>
      </w:r>
      <w:commentRangeEnd w:id="26"/>
      <w:r w:rsidR="00EF7C8A" w:rsidRPr="00B47640">
        <w:rPr>
          <w:rStyle w:val="Verwijzingopmerking"/>
          <w:rFonts w:eastAsiaTheme="minorHAnsi" w:cs="Arial"/>
          <w:sz w:val="20"/>
          <w:szCs w:val="20"/>
          <w:lang w:eastAsia="en-US"/>
        </w:rPr>
        <w:commentReference w:id="26"/>
      </w:r>
    </w:p>
    <w:p w14:paraId="1E0C76DD" w14:textId="064C6767" w:rsidR="003A6B1E" w:rsidRPr="00B47640" w:rsidRDefault="003A6B1E" w:rsidP="0060647F">
      <w:pPr>
        <w:pStyle w:val="Lijstalinea"/>
        <w:numPr>
          <w:ilvl w:val="0"/>
          <w:numId w:val="10"/>
        </w:numPr>
        <w:spacing w:line="276" w:lineRule="auto"/>
        <w:ind w:left="567" w:hanging="283"/>
        <w:contextualSpacing w:val="0"/>
        <w:jc w:val="both"/>
        <w:rPr>
          <w:rFonts w:cs="Arial"/>
          <w:lang w:val="nl"/>
        </w:rPr>
      </w:pPr>
      <w:r w:rsidRPr="00B47640">
        <w:rPr>
          <w:rFonts w:cs="Arial"/>
          <w:lang w:val="nl"/>
        </w:rPr>
        <w:t>eventuele afvoer- en stortkosten van vrijkomende grond, puin of bagger;</w:t>
      </w:r>
    </w:p>
    <w:p w14:paraId="5F38ACFD" w14:textId="3D75B162" w:rsidR="003A6B1E" w:rsidRPr="00B47640" w:rsidRDefault="003A6B1E" w:rsidP="0060647F">
      <w:pPr>
        <w:pStyle w:val="Lijstalinea"/>
        <w:numPr>
          <w:ilvl w:val="0"/>
          <w:numId w:val="10"/>
        </w:numPr>
        <w:spacing w:line="276" w:lineRule="auto"/>
        <w:ind w:left="567" w:hanging="283"/>
        <w:contextualSpacing w:val="0"/>
        <w:jc w:val="both"/>
        <w:rPr>
          <w:rFonts w:cs="Arial"/>
          <w:lang w:val="nl"/>
        </w:rPr>
      </w:pPr>
      <w:commentRangeStart w:id="27"/>
      <w:commentRangeStart w:id="28"/>
      <w:commentRangeStart w:id="29"/>
      <w:commentRangeStart w:id="30"/>
      <w:commentRangeStart w:id="31"/>
      <w:r w:rsidRPr="00B47640">
        <w:rPr>
          <w:rFonts w:cs="Arial"/>
        </w:rPr>
        <w:lastRenderedPageBreak/>
        <w:t>het aanleggen van kruidenrijkgrasland wanneer de bemesting in het verleden en het bemestingsplan hier niet op aan sluiten</w:t>
      </w:r>
      <w:ins w:id="32" w:author="Groenewoud, Amber" w:date="2025-06-13T08:33:00Z" w16du:dateUtc="2025-06-13T06:33:00Z">
        <w:r w:rsidR="00DF02F9" w:rsidRPr="00B47640">
          <w:rPr>
            <w:rFonts w:cs="Arial"/>
          </w:rPr>
          <w:t xml:space="preserve">, hierbij dient rekening te worden gehouden met </w:t>
        </w:r>
        <w:r w:rsidR="00D75BD3" w:rsidRPr="00B47640">
          <w:rPr>
            <w:rFonts w:cs="Arial"/>
          </w:rPr>
          <w:t xml:space="preserve">de notitie Kruidenrijk Greppelland: </w:t>
        </w:r>
        <w:r w:rsidR="00D75BD3" w:rsidRPr="00B47640">
          <w:rPr>
            <w:rFonts w:cs="Arial"/>
          </w:rPr>
          <w:fldChar w:fldCharType="begin"/>
        </w:r>
        <w:r w:rsidR="00D75BD3" w:rsidRPr="00B47640">
          <w:rPr>
            <w:rFonts w:cs="Arial"/>
          </w:rPr>
          <w:instrText>HYPERLINK "https://cuatro.sim-cdn.nl/fryslan/uploads/notitie_herstel_kruidenrijk_greppelland.pdf?cb=4iIVd0wH"</w:instrText>
        </w:r>
        <w:r w:rsidR="00D75BD3" w:rsidRPr="00B47640">
          <w:rPr>
            <w:rFonts w:cs="Arial"/>
          </w:rPr>
        </w:r>
        <w:r w:rsidR="00D75BD3" w:rsidRPr="00B47640">
          <w:rPr>
            <w:rFonts w:cs="Arial"/>
          </w:rPr>
          <w:fldChar w:fldCharType="separate"/>
        </w:r>
        <w:r w:rsidR="00D75BD3" w:rsidRPr="00B47640">
          <w:rPr>
            <w:rStyle w:val="Hyperlink"/>
            <w:rFonts w:cs="Arial"/>
          </w:rPr>
          <w:t>Notitie herstel kruidenrijk greppelland</w:t>
        </w:r>
        <w:r w:rsidR="00D75BD3" w:rsidRPr="00B47640">
          <w:rPr>
            <w:rFonts w:cs="Arial"/>
          </w:rPr>
          <w:fldChar w:fldCharType="end"/>
        </w:r>
      </w:ins>
      <w:r w:rsidRPr="00B47640">
        <w:rPr>
          <w:rFonts w:cs="Arial"/>
        </w:rPr>
        <w:t xml:space="preserve">; </w:t>
      </w:r>
      <w:commentRangeEnd w:id="27"/>
      <w:r w:rsidR="00C04578" w:rsidRPr="00B47640">
        <w:rPr>
          <w:rStyle w:val="Verwijzingopmerking"/>
          <w:rFonts w:eastAsiaTheme="minorHAnsi" w:cs="Arial"/>
          <w:sz w:val="20"/>
          <w:szCs w:val="20"/>
          <w:lang w:eastAsia="en-US"/>
        </w:rPr>
        <w:commentReference w:id="27"/>
      </w:r>
      <w:commentRangeEnd w:id="28"/>
      <w:r w:rsidR="00BC5328" w:rsidRPr="00B47640">
        <w:rPr>
          <w:rStyle w:val="Verwijzingopmerking"/>
          <w:rFonts w:eastAsiaTheme="minorHAnsi" w:cs="Arial"/>
          <w:sz w:val="20"/>
          <w:szCs w:val="20"/>
          <w:lang w:eastAsia="en-US"/>
        </w:rPr>
        <w:commentReference w:id="28"/>
      </w:r>
      <w:commentRangeEnd w:id="29"/>
      <w:r w:rsidR="00BC5328" w:rsidRPr="00B47640">
        <w:rPr>
          <w:rStyle w:val="Verwijzingopmerking"/>
          <w:rFonts w:eastAsiaTheme="minorHAnsi" w:cs="Arial"/>
          <w:sz w:val="20"/>
          <w:szCs w:val="20"/>
          <w:lang w:eastAsia="en-US"/>
        </w:rPr>
        <w:commentReference w:id="29"/>
      </w:r>
      <w:commentRangeEnd w:id="30"/>
      <w:r w:rsidR="00BC5328" w:rsidRPr="00B47640">
        <w:rPr>
          <w:rStyle w:val="Verwijzingopmerking"/>
          <w:rFonts w:eastAsiaTheme="minorHAnsi" w:cs="Arial"/>
          <w:sz w:val="20"/>
          <w:szCs w:val="20"/>
          <w:lang w:eastAsia="en-US"/>
        </w:rPr>
        <w:commentReference w:id="30"/>
      </w:r>
      <w:commentRangeEnd w:id="31"/>
      <w:r w:rsidR="00902E42" w:rsidRPr="00B47640">
        <w:rPr>
          <w:rStyle w:val="Verwijzingopmerking"/>
          <w:rFonts w:eastAsiaTheme="minorHAnsi" w:cs="Arial"/>
          <w:sz w:val="20"/>
          <w:szCs w:val="20"/>
          <w:lang w:eastAsia="en-US"/>
        </w:rPr>
        <w:commentReference w:id="31"/>
      </w:r>
    </w:p>
    <w:p w14:paraId="1C51424D" w14:textId="3C279503" w:rsidR="003A6B1E" w:rsidRPr="00B47640" w:rsidRDefault="003A6B1E" w:rsidP="0060647F">
      <w:pPr>
        <w:pStyle w:val="Lijstalinea"/>
        <w:numPr>
          <w:ilvl w:val="0"/>
          <w:numId w:val="10"/>
        </w:numPr>
        <w:spacing w:line="276" w:lineRule="auto"/>
        <w:ind w:left="567" w:hanging="283"/>
        <w:contextualSpacing w:val="0"/>
        <w:jc w:val="both"/>
        <w:rPr>
          <w:rFonts w:cs="Arial"/>
          <w:lang w:val="nl"/>
        </w:rPr>
      </w:pPr>
      <w:r w:rsidRPr="00B47640">
        <w:rPr>
          <w:rFonts w:cs="Arial"/>
        </w:rPr>
        <w:t>plant- en zaaigoed dat niet inheems of autochtoon is.</w:t>
      </w:r>
    </w:p>
    <w:p w14:paraId="74693606" w14:textId="77777777" w:rsidR="003A6B1E" w:rsidRPr="00B47640" w:rsidRDefault="003A6B1E" w:rsidP="0060647F">
      <w:pPr>
        <w:spacing w:line="276" w:lineRule="auto"/>
        <w:contextualSpacing/>
        <w:jc w:val="both"/>
        <w:rPr>
          <w:rFonts w:cs="Arial"/>
        </w:rPr>
      </w:pPr>
    </w:p>
    <w:p w14:paraId="034A6AE9" w14:textId="77777777" w:rsidR="003A6B1E" w:rsidRPr="00B47640" w:rsidRDefault="003A6B1E" w:rsidP="0060647F">
      <w:pPr>
        <w:spacing w:line="276" w:lineRule="auto"/>
        <w:jc w:val="both"/>
        <w:rPr>
          <w:rFonts w:cs="Arial"/>
          <w:b/>
          <w:bCs/>
          <w:lang w:eastAsia="en-US"/>
        </w:rPr>
      </w:pPr>
      <w:r w:rsidRPr="00B47640">
        <w:rPr>
          <w:rFonts w:cs="Arial"/>
          <w:b/>
          <w:bCs/>
          <w:lang w:eastAsia="en-US"/>
        </w:rPr>
        <w:t>Artikel 9  Subsidievereisten</w:t>
      </w:r>
    </w:p>
    <w:p w14:paraId="58F42151" w14:textId="579CC19C" w:rsidR="003A6B1E" w:rsidRPr="00B47640" w:rsidRDefault="003A6B1E" w:rsidP="0060647F">
      <w:pPr>
        <w:autoSpaceDE w:val="0"/>
        <w:autoSpaceDN w:val="0"/>
        <w:adjustRightInd w:val="0"/>
        <w:spacing w:line="276" w:lineRule="auto"/>
        <w:jc w:val="both"/>
        <w:rPr>
          <w:rFonts w:cs="Arial"/>
        </w:rPr>
      </w:pPr>
      <w:r w:rsidRPr="00B47640">
        <w:rPr>
          <w:rFonts w:cs="Arial"/>
        </w:rPr>
        <w:t xml:space="preserve">Onverminderd artikel </w:t>
      </w:r>
      <w:commentRangeStart w:id="33"/>
      <w:r w:rsidRPr="00B47640">
        <w:rPr>
          <w:rFonts w:cs="Arial"/>
        </w:rPr>
        <w:t>1.6</w:t>
      </w:r>
      <w:r w:rsidR="00BC5328" w:rsidRPr="00B47640">
        <w:rPr>
          <w:rFonts w:cs="Arial"/>
        </w:rPr>
        <w:t xml:space="preserve"> en </w:t>
      </w:r>
      <w:commentRangeEnd w:id="33"/>
      <w:r w:rsidR="00EF1F96">
        <w:rPr>
          <w:rStyle w:val="Verwijzingopmerking"/>
          <w:rFonts w:asciiTheme="minorHAnsi" w:eastAsiaTheme="minorHAnsi" w:hAnsiTheme="minorHAnsi" w:cstheme="minorBidi"/>
          <w:lang w:eastAsia="en-US"/>
        </w:rPr>
        <w:commentReference w:id="33"/>
      </w:r>
      <w:r w:rsidR="00BC5328" w:rsidRPr="00B47640">
        <w:rPr>
          <w:rFonts w:cs="Arial"/>
        </w:rPr>
        <w:t>artikel 2.3.3</w:t>
      </w:r>
      <w:r w:rsidRPr="00B47640">
        <w:rPr>
          <w:rFonts w:cs="Arial"/>
        </w:rPr>
        <w:t xml:space="preserve"> van de regeling en in aanvulling op het bepaalde in artikel 1.3 van de regeling:</w:t>
      </w:r>
    </w:p>
    <w:p w14:paraId="28AF14DE" w14:textId="558C6F94" w:rsidR="003A6B1E" w:rsidRPr="00B47640" w:rsidRDefault="003A6B1E" w:rsidP="0060647F">
      <w:pPr>
        <w:pStyle w:val="Lijstalinea"/>
        <w:numPr>
          <w:ilvl w:val="0"/>
          <w:numId w:val="11"/>
        </w:numPr>
        <w:spacing w:line="276" w:lineRule="auto"/>
        <w:contextualSpacing w:val="0"/>
        <w:jc w:val="both"/>
        <w:rPr>
          <w:rFonts w:cs="Arial"/>
          <w:lang w:eastAsia="en-US"/>
        </w:rPr>
      </w:pPr>
      <w:r w:rsidRPr="00B47640">
        <w:rPr>
          <w:rFonts w:cs="Arial"/>
          <w:lang w:eastAsia="en-US"/>
        </w:rPr>
        <w:t>Dient een subsidieaanvraag te worden ingediend bij Gedeputeerde Staten van de provincie Fryslân via het SNN door middel van een daarvoor ontwikkelde webportal dat bereikbaar is via de website van</w:t>
      </w:r>
      <w:r w:rsidRPr="00B47640">
        <w:rPr>
          <w:rFonts w:cs="Arial"/>
        </w:rPr>
        <w:t xml:space="preserve"> </w:t>
      </w:r>
      <w:hyperlink r:id="rId28" w:history="1">
        <w:r w:rsidRPr="00B47640">
          <w:rPr>
            <w:rStyle w:val="Hyperlink"/>
            <w:rFonts w:eastAsiaTheme="majorEastAsia" w:cs="Arial"/>
          </w:rPr>
          <w:t>http://www.snn.nl/programmas/glb-23-27</w:t>
        </w:r>
      </w:hyperlink>
      <w:r w:rsidRPr="00B47640">
        <w:rPr>
          <w:rFonts w:cs="Arial"/>
          <w:lang w:eastAsia="en-US"/>
        </w:rPr>
        <w:t>.</w:t>
      </w:r>
    </w:p>
    <w:p w14:paraId="5FC05D77" w14:textId="07A1524B" w:rsidR="003A6B1E" w:rsidRPr="00B47640" w:rsidRDefault="003A6B1E" w:rsidP="0060647F">
      <w:pPr>
        <w:pStyle w:val="Lijstalinea"/>
        <w:numPr>
          <w:ilvl w:val="0"/>
          <w:numId w:val="11"/>
        </w:numPr>
        <w:spacing w:line="276" w:lineRule="auto"/>
        <w:contextualSpacing w:val="0"/>
        <w:jc w:val="both"/>
        <w:rPr>
          <w:rFonts w:cs="Arial"/>
          <w:lang w:eastAsia="en-US"/>
        </w:rPr>
      </w:pPr>
      <w:r w:rsidRPr="00B47640">
        <w:rPr>
          <w:rFonts w:cs="Arial"/>
        </w:rPr>
        <w:t>Wordt een aanvraag voor subsidie ingediend met gebruikmaking van een volledig, door SNN verstrekt, ingevuld projectplan format, vergezeld van de van toepassing zijnde bijlagen. In aanvulling op artikel 1.6 van de regeling bevat de aanvraag in elk geval:</w:t>
      </w:r>
    </w:p>
    <w:p w14:paraId="71CE8FBE" w14:textId="77777777" w:rsidR="003A6B1E" w:rsidRPr="00B47640" w:rsidRDefault="003A6B1E" w:rsidP="0060647F">
      <w:pPr>
        <w:pStyle w:val="Lijstalinea"/>
        <w:numPr>
          <w:ilvl w:val="0"/>
          <w:numId w:val="24"/>
        </w:numPr>
        <w:spacing w:line="276" w:lineRule="auto"/>
        <w:ind w:left="709"/>
        <w:contextualSpacing w:val="0"/>
        <w:jc w:val="both"/>
        <w:rPr>
          <w:rFonts w:cs="Arial"/>
        </w:rPr>
      </w:pPr>
      <w:r w:rsidRPr="00B47640">
        <w:rPr>
          <w:rFonts w:cs="Arial"/>
        </w:rPr>
        <w:t>een omschrijving van de activiteiten waarvoor subsidie wordt aangevraagd;</w:t>
      </w:r>
    </w:p>
    <w:p w14:paraId="1C6D7359" w14:textId="52DEAC56" w:rsidR="003A6B1E" w:rsidRPr="00B47640" w:rsidRDefault="003A6B1E" w:rsidP="0060647F">
      <w:pPr>
        <w:pStyle w:val="Lijstalinea"/>
        <w:numPr>
          <w:ilvl w:val="0"/>
          <w:numId w:val="24"/>
        </w:numPr>
        <w:spacing w:line="276" w:lineRule="auto"/>
        <w:ind w:left="709"/>
        <w:contextualSpacing w:val="0"/>
        <w:jc w:val="both"/>
        <w:rPr>
          <w:rFonts w:cs="Arial"/>
        </w:rPr>
      </w:pPr>
      <w:r w:rsidRPr="00B47640">
        <w:rPr>
          <w:rFonts w:cs="Arial"/>
        </w:rPr>
        <w:t>een begroting voor de activiteiten waarvoor subsidie wordt aangevraagd;</w:t>
      </w:r>
    </w:p>
    <w:p w14:paraId="2DEED29C" w14:textId="77777777" w:rsidR="003A6B1E" w:rsidRPr="00B47640" w:rsidRDefault="003A6B1E" w:rsidP="0060647F">
      <w:pPr>
        <w:pStyle w:val="Lijstalinea"/>
        <w:numPr>
          <w:ilvl w:val="0"/>
          <w:numId w:val="24"/>
        </w:numPr>
        <w:spacing w:line="276" w:lineRule="auto"/>
        <w:ind w:left="709"/>
        <w:contextualSpacing w:val="0"/>
        <w:jc w:val="both"/>
        <w:rPr>
          <w:rFonts w:cs="Arial"/>
        </w:rPr>
      </w:pPr>
      <w:commentRangeStart w:id="34"/>
      <w:commentRangeStart w:id="35"/>
      <w:commentRangeStart w:id="36"/>
      <w:commentRangeStart w:id="37"/>
      <w:commentRangeStart w:id="38"/>
      <w:r w:rsidRPr="00B47640">
        <w:rPr>
          <w:rFonts w:cs="Arial"/>
        </w:rPr>
        <w:t>een toelichting of onderbouwing op de begroting, bijvoorbeeld door middel van één of meerdere offertes, een standaardsystematiek voor kostenramingen (SSK) of een duidelijk kostenoverzicht op basis van het Handboek Catalogus Groenblauwe Diensten</w:t>
      </w:r>
      <w:commentRangeEnd w:id="34"/>
      <w:r w:rsidRPr="00B47640">
        <w:rPr>
          <w:rStyle w:val="Verwijzingopmerking"/>
          <w:rFonts w:eastAsiaTheme="minorHAnsi" w:cs="Arial"/>
          <w:sz w:val="20"/>
          <w:szCs w:val="20"/>
          <w:lang w:eastAsia="en-US"/>
        </w:rPr>
        <w:commentReference w:id="34"/>
      </w:r>
      <w:commentRangeEnd w:id="35"/>
      <w:r w:rsidR="00EC6150" w:rsidRPr="00B47640">
        <w:rPr>
          <w:rStyle w:val="Verwijzingopmerking"/>
          <w:rFonts w:eastAsiaTheme="minorHAnsi" w:cs="Arial"/>
          <w:sz w:val="20"/>
          <w:szCs w:val="20"/>
          <w:lang w:eastAsia="en-US"/>
        </w:rPr>
        <w:commentReference w:id="35"/>
      </w:r>
      <w:r w:rsidRPr="00B47640">
        <w:rPr>
          <w:rFonts w:cs="Arial"/>
        </w:rPr>
        <w:t>;</w:t>
      </w:r>
      <w:commentRangeEnd w:id="36"/>
      <w:r w:rsidR="00DB3BF7" w:rsidRPr="00B47640">
        <w:rPr>
          <w:rStyle w:val="Verwijzingopmerking"/>
          <w:rFonts w:eastAsiaTheme="minorHAnsi" w:cs="Arial"/>
          <w:sz w:val="20"/>
          <w:szCs w:val="20"/>
          <w:lang w:eastAsia="en-US"/>
        </w:rPr>
        <w:commentReference w:id="36"/>
      </w:r>
      <w:commentRangeEnd w:id="37"/>
      <w:r w:rsidR="00BC5328" w:rsidRPr="00B47640">
        <w:rPr>
          <w:rStyle w:val="Verwijzingopmerking"/>
          <w:rFonts w:eastAsiaTheme="minorHAnsi" w:cs="Arial"/>
          <w:sz w:val="20"/>
          <w:szCs w:val="20"/>
          <w:lang w:eastAsia="en-US"/>
        </w:rPr>
        <w:commentReference w:id="37"/>
      </w:r>
      <w:commentRangeEnd w:id="38"/>
      <w:r w:rsidR="00F04436" w:rsidRPr="00B47640">
        <w:rPr>
          <w:rStyle w:val="Verwijzingopmerking"/>
          <w:rFonts w:eastAsiaTheme="minorHAnsi" w:cs="Arial"/>
          <w:sz w:val="20"/>
          <w:szCs w:val="20"/>
          <w:lang w:eastAsia="en-US"/>
        </w:rPr>
        <w:commentReference w:id="38"/>
      </w:r>
    </w:p>
    <w:p w14:paraId="3E1263C5" w14:textId="77777777" w:rsidR="003A6B1E" w:rsidRPr="00B47640" w:rsidRDefault="003A6B1E" w:rsidP="0060647F">
      <w:pPr>
        <w:pStyle w:val="Lijstalinea"/>
        <w:numPr>
          <w:ilvl w:val="0"/>
          <w:numId w:val="24"/>
        </w:numPr>
        <w:spacing w:line="276" w:lineRule="auto"/>
        <w:ind w:left="709"/>
        <w:contextualSpacing w:val="0"/>
        <w:jc w:val="both"/>
        <w:rPr>
          <w:rFonts w:cs="Arial"/>
        </w:rPr>
      </w:pPr>
      <w:r w:rsidRPr="00B47640">
        <w:rPr>
          <w:rFonts w:cs="Arial"/>
        </w:rPr>
        <w:t>een sluitend financieringsplan van de kosten van de activiteit, met inbegrip van een opgave van subsidies of vergoedingen die voor dezelfde activiteiten bij andere bestuursorganen, private organisaties of personen zijn aangevraagd, onder vermelding van de stand van zaken daarvan;</w:t>
      </w:r>
    </w:p>
    <w:p w14:paraId="628A3FC6" w14:textId="438635B6" w:rsidR="003A6B1E" w:rsidRPr="00B47640" w:rsidRDefault="003A6B1E" w:rsidP="0060647F">
      <w:pPr>
        <w:pStyle w:val="Lijstalinea"/>
        <w:numPr>
          <w:ilvl w:val="0"/>
          <w:numId w:val="24"/>
        </w:numPr>
        <w:spacing w:line="276" w:lineRule="auto"/>
        <w:ind w:left="709"/>
        <w:contextualSpacing w:val="0"/>
        <w:jc w:val="both"/>
        <w:rPr>
          <w:rFonts w:cs="Arial"/>
        </w:rPr>
      </w:pPr>
      <w:r w:rsidRPr="00B47640">
        <w:rPr>
          <w:rFonts w:cs="Arial"/>
        </w:rPr>
        <w:t>een kaart met daarop aangegeven de locatie of locaties waar de activiteit wordt uitgevoerd of, indien deze locatie of locaties nog niet exact bekend is, een zoekgebiedenkaart voor de activiteit.</w:t>
      </w:r>
    </w:p>
    <w:p w14:paraId="6CBD8C82" w14:textId="77777777" w:rsidR="003A6B1E" w:rsidRPr="00B47640" w:rsidRDefault="003A6B1E" w:rsidP="0060647F">
      <w:pPr>
        <w:pStyle w:val="Lijstalinea"/>
        <w:spacing w:line="276" w:lineRule="auto"/>
        <w:ind w:left="567"/>
        <w:contextualSpacing w:val="0"/>
        <w:jc w:val="both"/>
        <w:rPr>
          <w:rFonts w:cs="Arial"/>
        </w:rPr>
      </w:pPr>
    </w:p>
    <w:p w14:paraId="3EC4418D" w14:textId="77777777" w:rsidR="003A6B1E" w:rsidRPr="00B47640" w:rsidRDefault="003A6B1E" w:rsidP="0060647F">
      <w:pPr>
        <w:spacing w:line="276" w:lineRule="auto"/>
        <w:jc w:val="both"/>
        <w:rPr>
          <w:rFonts w:cs="Arial"/>
          <w:b/>
          <w:bCs/>
          <w:lang w:val="nl"/>
        </w:rPr>
      </w:pPr>
      <w:r w:rsidRPr="00B47640">
        <w:rPr>
          <w:rFonts w:cs="Arial"/>
          <w:b/>
          <w:bCs/>
          <w:lang w:val="nl"/>
        </w:rPr>
        <w:t>Artikel 10 Aanvraag</w:t>
      </w:r>
    </w:p>
    <w:p w14:paraId="0A138E79" w14:textId="77777777" w:rsidR="003A6B1E" w:rsidRPr="00B47640" w:rsidRDefault="003A6B1E" w:rsidP="0060647F">
      <w:pPr>
        <w:pStyle w:val="Lijstalinea"/>
        <w:numPr>
          <w:ilvl w:val="0"/>
          <w:numId w:val="33"/>
        </w:numPr>
        <w:spacing w:line="276" w:lineRule="auto"/>
        <w:ind w:left="284" w:hanging="284"/>
        <w:jc w:val="both"/>
        <w:rPr>
          <w:rFonts w:cs="Arial"/>
          <w:lang w:eastAsia="en-US"/>
        </w:rPr>
      </w:pPr>
      <w:r w:rsidRPr="00B47640">
        <w:rPr>
          <w:rFonts w:cs="Arial"/>
          <w:lang w:eastAsia="en-US"/>
        </w:rPr>
        <w:t>Indien de activiteit waarvoor subsidie wordt aangevraagd naar waarschijnlijkheid leidt tot negatieve omgevin</w:t>
      </w:r>
      <w:commentRangeStart w:id="39"/>
      <w:commentRangeStart w:id="40"/>
      <w:commentRangeStart w:id="41"/>
      <w:r w:rsidRPr="00B47640">
        <w:rPr>
          <w:rFonts w:cs="Arial"/>
          <w:lang w:eastAsia="en-US"/>
        </w:rPr>
        <w:t xml:space="preserve">gseffecten, bevat de subsidieaanvraag een omschrijving van de benodigde vergunningen, waarin deze omgevingseffecten worden getoetst, die voor de uitvoering dienen te worden verkregen. </w:t>
      </w:r>
      <w:commentRangeEnd w:id="39"/>
      <w:r w:rsidR="00DC1045" w:rsidRPr="00B47640">
        <w:rPr>
          <w:rStyle w:val="Verwijzingopmerking"/>
          <w:rFonts w:eastAsiaTheme="minorHAnsi" w:cs="Arial"/>
          <w:sz w:val="20"/>
          <w:szCs w:val="20"/>
          <w:lang w:eastAsia="en-US"/>
        </w:rPr>
        <w:commentReference w:id="39"/>
      </w:r>
      <w:commentRangeEnd w:id="40"/>
      <w:r w:rsidR="00C765B4" w:rsidRPr="00B47640">
        <w:rPr>
          <w:rStyle w:val="Verwijzingopmerking"/>
          <w:rFonts w:eastAsiaTheme="minorHAnsi" w:cs="Arial"/>
          <w:sz w:val="20"/>
          <w:szCs w:val="20"/>
          <w:lang w:eastAsia="en-US"/>
        </w:rPr>
        <w:commentReference w:id="40"/>
      </w:r>
      <w:commentRangeEnd w:id="41"/>
      <w:r w:rsidR="00A85BEF" w:rsidRPr="00B47640">
        <w:rPr>
          <w:rStyle w:val="Verwijzingopmerking"/>
          <w:rFonts w:eastAsiaTheme="minorHAnsi" w:cs="Arial"/>
          <w:sz w:val="20"/>
          <w:szCs w:val="20"/>
          <w:lang w:eastAsia="en-US"/>
        </w:rPr>
        <w:commentReference w:id="41"/>
      </w:r>
    </w:p>
    <w:p w14:paraId="12034EBD" w14:textId="0EC75220" w:rsidR="0009736F" w:rsidRPr="00B47640" w:rsidRDefault="00C37E98" w:rsidP="0060647F">
      <w:pPr>
        <w:pStyle w:val="Lijstalinea"/>
        <w:numPr>
          <w:ilvl w:val="0"/>
          <w:numId w:val="33"/>
        </w:numPr>
        <w:spacing w:line="276" w:lineRule="auto"/>
        <w:ind w:left="284" w:hanging="284"/>
        <w:jc w:val="both"/>
        <w:rPr>
          <w:rFonts w:cs="Arial"/>
          <w:lang w:eastAsia="en-US"/>
        </w:rPr>
      </w:pPr>
      <w:r w:rsidRPr="00B47640">
        <w:rPr>
          <w:rFonts w:cs="Arial"/>
          <w:lang w:eastAsia="en-US"/>
        </w:rPr>
        <w:t>Dient als de aanvraag wordt ingediend door een landbouwer met een biologische bedrijfsvoering of landbouwer die in omschakeling is naar biologische landbouw, in aanvulling op artikel 1.6</w:t>
      </w:r>
      <w:r w:rsidR="00793913" w:rsidRPr="00B47640">
        <w:rPr>
          <w:rFonts w:cs="Arial"/>
          <w:lang w:eastAsia="en-US"/>
        </w:rPr>
        <w:t xml:space="preserve"> van de regeling</w:t>
      </w:r>
      <w:r w:rsidRPr="00B47640">
        <w:rPr>
          <w:rFonts w:cs="Arial"/>
          <w:lang w:eastAsia="en-US"/>
        </w:rPr>
        <w:t>, de aanvraag vergezeld te gaan van een erkend certificaat of kwaliteitskeurmerk waaruit dit blijkt (SKAL of Demeter).</w:t>
      </w:r>
    </w:p>
    <w:p w14:paraId="31786C52" w14:textId="2DF2F253" w:rsidR="00793913" w:rsidRPr="00B47640" w:rsidRDefault="00C37E98" w:rsidP="0060647F">
      <w:pPr>
        <w:pStyle w:val="Lijstalinea"/>
        <w:numPr>
          <w:ilvl w:val="0"/>
          <w:numId w:val="33"/>
        </w:numPr>
        <w:spacing w:line="276" w:lineRule="auto"/>
        <w:ind w:left="284" w:hanging="284"/>
        <w:jc w:val="both"/>
        <w:rPr>
          <w:rFonts w:cs="Arial"/>
          <w:lang w:eastAsia="en-US"/>
        </w:rPr>
      </w:pPr>
      <w:r w:rsidRPr="00B47640">
        <w:rPr>
          <w:rFonts w:cs="Arial"/>
          <w:lang w:eastAsia="en-US"/>
        </w:rPr>
        <w:t>Dient als de aanvraag wordt ingediend door een landbouwer die in omschakeling is naar biologische landbouw, in aanvulling op artikel 1.6</w:t>
      </w:r>
      <w:r w:rsidR="0009736F" w:rsidRPr="00B47640">
        <w:rPr>
          <w:rFonts w:cs="Arial"/>
          <w:lang w:eastAsia="en-US"/>
        </w:rPr>
        <w:t xml:space="preserve"> van de regeling</w:t>
      </w:r>
      <w:r w:rsidRPr="00B47640">
        <w:rPr>
          <w:rFonts w:cs="Arial"/>
          <w:lang w:eastAsia="en-US"/>
        </w:rPr>
        <w:t>, de aanvraag vergezeld te worden van het inschrijfnummer en documenta</w:t>
      </w:r>
      <w:r w:rsidR="0009736F" w:rsidRPr="00B47640">
        <w:rPr>
          <w:rFonts w:cs="Arial"/>
          <w:lang w:eastAsia="en-US"/>
        </w:rPr>
        <w:t>tie van een certificerende instantie ter onderbouwing dat de bedrijfsomschakeling is gestart.</w:t>
      </w:r>
    </w:p>
    <w:p w14:paraId="2B4D800A" w14:textId="77777777" w:rsidR="003A6B1E" w:rsidRPr="00B47640" w:rsidRDefault="003A6B1E" w:rsidP="0060647F">
      <w:pPr>
        <w:pStyle w:val="Lijstalinea"/>
        <w:numPr>
          <w:ilvl w:val="0"/>
          <w:numId w:val="33"/>
        </w:numPr>
        <w:spacing w:line="276" w:lineRule="auto"/>
        <w:ind w:left="284" w:hanging="284"/>
        <w:jc w:val="both"/>
        <w:rPr>
          <w:rFonts w:cs="Arial"/>
          <w:lang w:eastAsia="en-US"/>
        </w:rPr>
      </w:pPr>
      <w:r w:rsidRPr="00B47640">
        <w:rPr>
          <w:rFonts w:cs="Arial"/>
          <w:lang w:eastAsia="en-US"/>
        </w:rPr>
        <w:t>In aanvulling op artikel 9 bevat een subsidieaanvraag die ziet op maatregelen uit bijlage 1 van dit openstellingsbesluit:</w:t>
      </w:r>
    </w:p>
    <w:p w14:paraId="5735CF6E" w14:textId="77777777" w:rsidR="003A6B1E" w:rsidRPr="00B47640" w:rsidRDefault="003A6B1E" w:rsidP="0060647F">
      <w:pPr>
        <w:pStyle w:val="Lijstalinea"/>
        <w:numPr>
          <w:ilvl w:val="1"/>
          <w:numId w:val="33"/>
        </w:numPr>
        <w:spacing w:line="276" w:lineRule="auto"/>
        <w:ind w:left="709"/>
        <w:jc w:val="both"/>
        <w:rPr>
          <w:rFonts w:cs="Arial"/>
          <w:lang w:eastAsia="en-US"/>
        </w:rPr>
      </w:pPr>
      <w:r w:rsidRPr="00B47640">
        <w:rPr>
          <w:rFonts w:eastAsiaTheme="minorEastAsia" w:cs="Arial"/>
        </w:rPr>
        <w:t>een onderbouwing van de noodzaak van grond- en bodembewerking zoals ontgraven, ploegen, herprofileren, spitten of frezen en wat er met eventueel vrijkomende grond gebeurt, waarbij dit in ieder geval niet mag leiden tot demping van sloten of greppels elders;</w:t>
      </w:r>
    </w:p>
    <w:p w14:paraId="466399F5" w14:textId="77777777" w:rsidR="003A6B1E" w:rsidRPr="00B47640" w:rsidRDefault="003A6B1E" w:rsidP="0060647F">
      <w:pPr>
        <w:pStyle w:val="Lijstalinea"/>
        <w:numPr>
          <w:ilvl w:val="1"/>
          <w:numId w:val="33"/>
        </w:numPr>
        <w:spacing w:line="276" w:lineRule="auto"/>
        <w:ind w:left="709"/>
        <w:jc w:val="both"/>
        <w:rPr>
          <w:rFonts w:cs="Arial"/>
          <w:lang w:eastAsia="en-US"/>
        </w:rPr>
      </w:pPr>
      <w:r w:rsidRPr="00B47640">
        <w:rPr>
          <w:rFonts w:cs="Arial"/>
          <w:lang w:eastAsia="en-US"/>
        </w:rPr>
        <w:t>een toelichting waaruit blijkt dat de verwezenlijking van de landschappelijke en cultuurhistorische doelstellingen zo veel mogelijk in combinatie met doelstellingen ten aanzien van flora en/of fauna en/of indien van toepassing water, worden behaald;</w:t>
      </w:r>
    </w:p>
    <w:p w14:paraId="76163487" w14:textId="0FA64249" w:rsidR="003A6B1E" w:rsidRPr="00B47640" w:rsidRDefault="003A6B1E" w:rsidP="0060647F">
      <w:pPr>
        <w:pStyle w:val="Lijstalinea"/>
        <w:numPr>
          <w:ilvl w:val="1"/>
          <w:numId w:val="33"/>
        </w:numPr>
        <w:spacing w:line="276" w:lineRule="auto"/>
        <w:ind w:left="709"/>
        <w:jc w:val="both"/>
        <w:rPr>
          <w:rFonts w:cs="Arial"/>
          <w:lang w:eastAsia="en-US"/>
        </w:rPr>
      </w:pPr>
      <w:r w:rsidRPr="00B47640">
        <w:rPr>
          <w:rFonts w:cs="Arial"/>
          <w:lang w:eastAsia="en-US"/>
        </w:rPr>
        <w:t>een beschrijving waaruit blijkt dat het binnen een activiteit te gebruiken zaai- en of plantmateriaal inheems, is en passend bij de betreffende bodemsoort. Indien er voor het gebied een bestaand beheer- of inrichtingsplan en/of een historisch ontwerp aanwezig is dient te worden beschreven dat het hierop aansluit;</w:t>
      </w:r>
    </w:p>
    <w:p w14:paraId="4CEA07CB" w14:textId="77777777" w:rsidR="003A6B1E" w:rsidRPr="00B47640" w:rsidRDefault="003A6B1E" w:rsidP="0060647F">
      <w:pPr>
        <w:pStyle w:val="Lijstalinea"/>
        <w:numPr>
          <w:ilvl w:val="1"/>
          <w:numId w:val="33"/>
        </w:numPr>
        <w:spacing w:line="276" w:lineRule="auto"/>
        <w:ind w:left="709"/>
        <w:jc w:val="both"/>
        <w:rPr>
          <w:rFonts w:cs="Arial"/>
          <w:lang w:eastAsia="en-US"/>
        </w:rPr>
      </w:pPr>
      <w:r w:rsidRPr="00B47640">
        <w:rPr>
          <w:rFonts w:cs="Arial"/>
        </w:rPr>
        <w:t xml:space="preserve">een archeologische onderbouwing, rapport of procesvereiste waaruit blijkt dat de activiteiten geen archeologische bezwaren op zullen leveren, voor activiteiten binnen aanvragen die vallen </w:t>
      </w:r>
      <w:r w:rsidRPr="00B47640">
        <w:rPr>
          <w:rFonts w:cs="Arial"/>
        </w:rPr>
        <w:lastRenderedPageBreak/>
        <w:t xml:space="preserve">onder Bijlage 1, categorie 4 met betrekking tot pingoruïnes en dobben, categorie 6 met betrekking tot sloten rond terpen </w:t>
      </w:r>
      <w:r w:rsidRPr="00B47640">
        <w:rPr>
          <w:rFonts w:eastAsiaTheme="minorEastAsia" w:cs="Arial"/>
        </w:rPr>
        <w:t>en categorie 8 met betrekking tot omgrachting;</w:t>
      </w:r>
    </w:p>
    <w:p w14:paraId="4939CE30" w14:textId="77777777" w:rsidR="003A6B1E" w:rsidRPr="00B47640" w:rsidRDefault="003A6B1E" w:rsidP="0060647F">
      <w:pPr>
        <w:pStyle w:val="Lijstalinea"/>
        <w:numPr>
          <w:ilvl w:val="1"/>
          <w:numId w:val="33"/>
        </w:numPr>
        <w:spacing w:line="276" w:lineRule="auto"/>
        <w:ind w:left="709"/>
        <w:jc w:val="both"/>
        <w:rPr>
          <w:rFonts w:cs="Arial"/>
          <w:lang w:eastAsia="en-US"/>
        </w:rPr>
      </w:pPr>
      <w:r w:rsidRPr="00B47640">
        <w:rPr>
          <w:rFonts w:eastAsiaTheme="minorEastAsia" w:cs="Arial"/>
        </w:rPr>
        <w:t>een toelichting van de noodzakelijkheid van het grondwerk en een toelichting wat er met eventueel vrijkomende grond is gebeurd, waarbij dit in ieder geval niet mag hebben geleid tot demping van sloten of greppels elders;</w:t>
      </w:r>
    </w:p>
    <w:p w14:paraId="49A7E04D" w14:textId="7849A7E2" w:rsidR="003A6B1E" w:rsidRPr="00B47640" w:rsidRDefault="003A6B1E" w:rsidP="0060647F">
      <w:pPr>
        <w:pStyle w:val="Lijstalinea"/>
        <w:numPr>
          <w:ilvl w:val="1"/>
          <w:numId w:val="33"/>
        </w:numPr>
        <w:spacing w:line="276" w:lineRule="auto"/>
        <w:ind w:left="709"/>
        <w:jc w:val="both"/>
        <w:rPr>
          <w:rFonts w:cs="Arial"/>
          <w:lang w:eastAsia="en-US"/>
        </w:rPr>
      </w:pPr>
      <w:r w:rsidRPr="00B47640">
        <w:rPr>
          <w:rFonts w:eastAsiaTheme="minorEastAsia" w:cs="Arial"/>
        </w:rPr>
        <w:t>een beschrijving waaruit blijkt dat het aan te leggen kruidenrijk grasland onder categorie 10 aansluit bij de bemesting in het verleden en het bemestingsplan en een toelichting dat gebruik wordt gemaakt van een meerjarig mengsel;</w:t>
      </w:r>
    </w:p>
    <w:p w14:paraId="520BA23B" w14:textId="3CBA803D" w:rsidR="006634A2" w:rsidRPr="00B47640" w:rsidRDefault="003A6B1E" w:rsidP="0060647F">
      <w:pPr>
        <w:pStyle w:val="Lijstalinea"/>
        <w:numPr>
          <w:ilvl w:val="1"/>
          <w:numId w:val="33"/>
        </w:numPr>
        <w:spacing w:line="276" w:lineRule="auto"/>
        <w:ind w:left="709"/>
        <w:jc w:val="both"/>
        <w:rPr>
          <w:ins w:id="42" w:author="Groenewoud, Amber" w:date="2025-06-12T15:35:00Z" w16du:dateUtc="2025-06-12T13:35:00Z"/>
          <w:rFonts w:cs="Arial"/>
          <w:lang w:eastAsia="en-US"/>
        </w:rPr>
      </w:pPr>
      <w:r w:rsidRPr="00B47640">
        <w:rPr>
          <w:rFonts w:cs="Arial"/>
          <w:lang w:eastAsia="en-US"/>
        </w:rPr>
        <w:t>een toelichting waaruit blijkt dat de locaties van de gecombineerde maatregelen zoals beschreven onder lid 4 van dit artikel in samenhang bijdragen aan integraal systeemherstel</w:t>
      </w:r>
      <w:ins w:id="43" w:author="Groenewoud, Amber" w:date="2025-06-12T15:35:00Z" w16du:dateUtc="2025-06-12T13:35:00Z">
        <w:r w:rsidR="006634A2" w:rsidRPr="00B47640">
          <w:rPr>
            <w:rFonts w:cs="Arial"/>
            <w:lang w:eastAsia="en-US"/>
          </w:rPr>
          <w:t>;</w:t>
        </w:r>
      </w:ins>
    </w:p>
    <w:p w14:paraId="65EBFD90" w14:textId="59D676CE" w:rsidR="006C3E26" w:rsidRPr="00B47640" w:rsidRDefault="006634A2" w:rsidP="0060647F">
      <w:pPr>
        <w:pStyle w:val="Lijstalinea"/>
        <w:numPr>
          <w:ilvl w:val="1"/>
          <w:numId w:val="33"/>
        </w:numPr>
        <w:spacing w:line="276" w:lineRule="auto"/>
        <w:ind w:left="709"/>
        <w:jc w:val="both"/>
        <w:rPr>
          <w:ins w:id="44" w:author="Groenewoud, Amber" w:date="2025-06-13T08:55:00Z" w16du:dateUtc="2025-06-13T06:55:00Z"/>
          <w:rFonts w:cs="Arial"/>
          <w:lang w:eastAsia="en-US"/>
        </w:rPr>
      </w:pPr>
      <w:ins w:id="45" w:author="Groenewoud, Amber" w:date="2025-06-12T15:35:00Z" w16du:dateUtc="2025-06-12T13:35:00Z">
        <w:r w:rsidRPr="00B47640">
          <w:rPr>
            <w:rFonts w:cs="Arial"/>
            <w:lang w:eastAsia="en-US"/>
          </w:rPr>
          <w:t>een toelichting</w:t>
        </w:r>
      </w:ins>
      <w:ins w:id="46" w:author="Groenewoud, Amber" w:date="2025-06-13T08:55:00Z" w16du:dateUtc="2025-06-13T06:55:00Z">
        <w:r w:rsidR="00046343" w:rsidRPr="00B47640">
          <w:rPr>
            <w:rFonts w:cs="Arial"/>
            <w:lang w:eastAsia="en-US"/>
          </w:rPr>
          <w:t>, indien van toepassing,</w:t>
        </w:r>
      </w:ins>
      <w:ins w:id="47" w:author="Groenewoud, Amber" w:date="2025-06-12T15:35:00Z" w16du:dateUtc="2025-06-12T13:35:00Z">
        <w:r w:rsidRPr="00B47640">
          <w:rPr>
            <w:rFonts w:cs="Arial"/>
            <w:lang w:eastAsia="en-US"/>
          </w:rPr>
          <w:t xml:space="preserve"> </w:t>
        </w:r>
      </w:ins>
      <w:ins w:id="48" w:author="Groenewoud, Amber" w:date="2025-06-13T08:40:00Z" w16du:dateUtc="2025-06-13T06:40:00Z">
        <w:r w:rsidR="00D20FBB" w:rsidRPr="00B47640">
          <w:rPr>
            <w:rFonts w:cs="Arial"/>
            <w:lang w:eastAsia="en-US"/>
          </w:rPr>
          <w:t xml:space="preserve">waaruit blijkt </w:t>
        </w:r>
      </w:ins>
      <w:ins w:id="49" w:author="Groenewoud, Amber" w:date="2025-06-13T08:41:00Z" w16du:dateUtc="2025-06-13T06:41:00Z">
        <w:r w:rsidR="00676223" w:rsidRPr="00B47640">
          <w:rPr>
            <w:rFonts w:cs="Arial"/>
            <w:lang w:eastAsia="en-US"/>
          </w:rPr>
          <w:t>of</w:t>
        </w:r>
      </w:ins>
      <w:ins w:id="50" w:author="Groenewoud, Amber" w:date="2025-06-13T08:40:00Z" w16du:dateUtc="2025-06-13T06:40:00Z">
        <w:r w:rsidR="00676223" w:rsidRPr="00B47640">
          <w:rPr>
            <w:rFonts w:cs="Arial"/>
            <w:lang w:eastAsia="en-US"/>
          </w:rPr>
          <w:t xml:space="preserve"> de uit te voeren </w:t>
        </w:r>
      </w:ins>
      <w:ins w:id="51" w:author="Groenewoud, Amber" w:date="2025-06-12T15:35:00Z" w16du:dateUtc="2025-06-12T13:35:00Z">
        <w:r w:rsidRPr="00B47640">
          <w:rPr>
            <w:rFonts w:cs="Arial"/>
            <w:lang w:eastAsia="en-US"/>
          </w:rPr>
          <w:t>watermaatregelen</w:t>
        </w:r>
      </w:ins>
      <w:ins w:id="52" w:author="Groenewoud, Amber" w:date="2025-06-12T15:36:00Z" w16du:dateUtc="2025-06-12T13:36:00Z">
        <w:r w:rsidRPr="00B47640">
          <w:rPr>
            <w:rFonts w:cs="Arial"/>
            <w:lang w:eastAsia="en-US"/>
          </w:rPr>
          <w:t xml:space="preserve"> </w:t>
        </w:r>
      </w:ins>
      <w:ins w:id="53" w:author="Groenewoud, Amber" w:date="2025-06-13T08:41:00Z" w16du:dateUtc="2025-06-13T06:41:00Z">
        <w:r w:rsidR="00F017E3" w:rsidRPr="00B47640">
          <w:rPr>
            <w:rFonts w:cs="Arial"/>
            <w:lang w:eastAsia="en-US"/>
          </w:rPr>
          <w:t>wel of geen invloed hebben op de beschikbaarheid van water en daarmee sprake is van 70% of 100% subsidie voor</w:t>
        </w:r>
      </w:ins>
      <w:ins w:id="54" w:author="Groenewoud, Amber" w:date="2025-06-13T08:42:00Z" w16du:dateUtc="2025-06-13T06:42:00Z">
        <w:r w:rsidR="007D605A" w:rsidRPr="00B47640">
          <w:rPr>
            <w:rFonts w:cs="Arial"/>
            <w:lang w:eastAsia="en-US"/>
          </w:rPr>
          <w:t xml:space="preserve"> </w:t>
        </w:r>
        <w:r w:rsidR="00325222" w:rsidRPr="00B47640">
          <w:rPr>
            <w:rFonts w:cs="Arial"/>
            <w:lang w:eastAsia="en-US"/>
          </w:rPr>
          <w:t>de watermaatregelen</w:t>
        </w:r>
      </w:ins>
      <w:ins w:id="55" w:author="Groenewoud, Amber" w:date="2025-06-13T08:55:00Z" w16du:dateUtc="2025-06-13T06:55:00Z">
        <w:r w:rsidR="006C3E26" w:rsidRPr="00B47640">
          <w:rPr>
            <w:rFonts w:cs="Arial"/>
            <w:lang w:eastAsia="en-US"/>
          </w:rPr>
          <w:t>;</w:t>
        </w:r>
      </w:ins>
    </w:p>
    <w:p w14:paraId="4854D425" w14:textId="1398A417" w:rsidR="003A6B1E" w:rsidRPr="00B47640" w:rsidRDefault="006C3E26" w:rsidP="0060647F">
      <w:pPr>
        <w:pStyle w:val="Lijstalinea"/>
        <w:numPr>
          <w:ilvl w:val="1"/>
          <w:numId w:val="33"/>
        </w:numPr>
        <w:spacing w:line="276" w:lineRule="auto"/>
        <w:ind w:left="709"/>
        <w:jc w:val="both"/>
        <w:rPr>
          <w:rFonts w:cs="Arial"/>
          <w:lang w:eastAsia="en-US"/>
        </w:rPr>
      </w:pPr>
      <w:ins w:id="56" w:author="Groenewoud, Amber" w:date="2025-06-13T08:55:00Z" w16du:dateUtc="2025-06-13T06:55:00Z">
        <w:r w:rsidRPr="00B47640">
          <w:rPr>
            <w:rFonts w:cs="Arial"/>
            <w:lang w:eastAsia="en-US"/>
          </w:rPr>
          <w:t>een toelichting</w:t>
        </w:r>
      </w:ins>
      <w:ins w:id="57" w:author="Groenewoud, Amber" w:date="2025-06-13T08:56:00Z" w16du:dateUtc="2025-06-13T06:56:00Z">
        <w:r w:rsidR="00046343" w:rsidRPr="00B47640">
          <w:rPr>
            <w:rFonts w:cs="Arial"/>
            <w:lang w:eastAsia="en-US"/>
          </w:rPr>
          <w:t>, indien van toepassing,</w:t>
        </w:r>
      </w:ins>
      <w:ins w:id="58" w:author="Groenewoud, Amber" w:date="2025-06-13T08:55:00Z" w16du:dateUtc="2025-06-13T06:55:00Z">
        <w:r w:rsidRPr="00B47640">
          <w:rPr>
            <w:rFonts w:cs="Arial"/>
            <w:lang w:eastAsia="en-US"/>
          </w:rPr>
          <w:t xml:space="preserve"> waaruit blijkt dat de</w:t>
        </w:r>
      </w:ins>
      <w:ins w:id="59" w:author="Groenewoud, Amber" w:date="2025-06-13T08:56:00Z" w16du:dateUtc="2025-06-13T06:56:00Z">
        <w:r w:rsidR="00046343" w:rsidRPr="00B47640">
          <w:rPr>
            <w:rFonts w:cs="Arial"/>
            <w:lang w:eastAsia="en-US"/>
          </w:rPr>
          <w:t xml:space="preserve"> uit te voeren watermaatregelen zijn toegestaan op de projectlocatie. Hiervoor kan de kaart in de maatregelenlijst worden gebruikt en </w:t>
        </w:r>
        <w:r w:rsidR="00C55523" w:rsidRPr="00B47640">
          <w:rPr>
            <w:rFonts w:cs="Arial"/>
            <w:lang w:eastAsia="en-US"/>
          </w:rPr>
          <w:t xml:space="preserve">de bijhorende tabel in de </w:t>
        </w:r>
        <w:r w:rsidR="00046343" w:rsidRPr="00B47640">
          <w:rPr>
            <w:rFonts w:cs="Arial"/>
            <w:lang w:eastAsia="en-US"/>
          </w:rPr>
          <w:t>toelichting op Bijlage</w:t>
        </w:r>
      </w:ins>
      <w:ins w:id="60" w:author="Groenewoud, Amber" w:date="2025-06-13T08:57:00Z" w16du:dateUtc="2025-06-13T06:57:00Z">
        <w:r w:rsidR="00C55523" w:rsidRPr="00B47640">
          <w:rPr>
            <w:rFonts w:cs="Arial"/>
            <w:lang w:eastAsia="en-US"/>
          </w:rPr>
          <w:t xml:space="preserve"> 1.</w:t>
        </w:r>
      </w:ins>
      <w:del w:id="61" w:author="Groenewoud, Amber" w:date="2025-06-12T15:35:00Z" w16du:dateUtc="2025-06-12T13:35:00Z">
        <w:r w:rsidR="003A6B1E" w:rsidRPr="00B47640" w:rsidDel="006634A2">
          <w:rPr>
            <w:rFonts w:cs="Arial"/>
            <w:lang w:eastAsia="en-US"/>
          </w:rPr>
          <w:delText>.</w:delText>
        </w:r>
      </w:del>
    </w:p>
    <w:p w14:paraId="795B780A" w14:textId="63ABCB1D" w:rsidR="003A6B1E" w:rsidRPr="00B47640" w:rsidRDefault="003A6B1E" w:rsidP="0060647F">
      <w:pPr>
        <w:pStyle w:val="Lijstalinea"/>
        <w:numPr>
          <w:ilvl w:val="0"/>
          <w:numId w:val="33"/>
        </w:numPr>
        <w:spacing w:line="276" w:lineRule="auto"/>
        <w:ind w:left="284" w:hanging="284"/>
        <w:jc w:val="both"/>
        <w:rPr>
          <w:rFonts w:cs="Arial"/>
          <w:lang w:eastAsia="en-US"/>
        </w:rPr>
      </w:pPr>
      <w:r w:rsidRPr="00B47640">
        <w:rPr>
          <w:rFonts w:eastAsiaTheme="minorEastAsia" w:cs="Arial"/>
        </w:rPr>
        <w:t xml:space="preserve">Er wordt gebruik gemaakt van kaarten van de situatie van voor 1950 waaruit blijkt dat het herstel overeenkomstig deze kaarten is, voor activiteiten binnen aanvragen die vallen onder Bijlage 1, categorie </w:t>
      </w:r>
      <w:commentRangeStart w:id="62"/>
      <w:commentRangeStart w:id="63"/>
      <w:r w:rsidRPr="00B47640">
        <w:rPr>
          <w:rFonts w:eastAsiaTheme="minorEastAsia" w:cs="Arial"/>
        </w:rPr>
        <w:t xml:space="preserve">3, 4, </w:t>
      </w:r>
      <w:commentRangeEnd w:id="62"/>
      <w:r w:rsidR="00B709B8" w:rsidRPr="00B47640">
        <w:rPr>
          <w:rStyle w:val="Verwijzingopmerking"/>
          <w:rFonts w:eastAsiaTheme="minorHAnsi" w:cs="Arial"/>
          <w:sz w:val="20"/>
          <w:szCs w:val="20"/>
          <w:lang w:eastAsia="en-US"/>
        </w:rPr>
        <w:commentReference w:id="62"/>
      </w:r>
      <w:commentRangeEnd w:id="63"/>
      <w:r w:rsidR="00BE5B55" w:rsidRPr="00B47640">
        <w:rPr>
          <w:rStyle w:val="Verwijzingopmerking"/>
          <w:rFonts w:eastAsiaTheme="minorHAnsi" w:cs="Arial"/>
          <w:sz w:val="20"/>
          <w:szCs w:val="20"/>
          <w:lang w:eastAsia="en-US"/>
        </w:rPr>
        <w:commentReference w:id="63"/>
      </w:r>
      <w:r w:rsidRPr="00B47640">
        <w:rPr>
          <w:rFonts w:eastAsiaTheme="minorEastAsia" w:cs="Arial"/>
        </w:rPr>
        <w:t>6, 7, 8, 9, 11,:</w:t>
      </w:r>
    </w:p>
    <w:p w14:paraId="4519075A" w14:textId="7C434361" w:rsidR="003A6B1E" w:rsidRPr="00B47640" w:rsidRDefault="003A6B1E" w:rsidP="0060647F">
      <w:pPr>
        <w:pStyle w:val="Lijstalinea"/>
        <w:numPr>
          <w:ilvl w:val="1"/>
          <w:numId w:val="33"/>
        </w:numPr>
        <w:tabs>
          <w:tab w:val="left" w:pos="1134"/>
        </w:tabs>
        <w:spacing w:line="276" w:lineRule="auto"/>
        <w:ind w:left="709"/>
        <w:jc w:val="both"/>
        <w:rPr>
          <w:rFonts w:cs="Arial"/>
          <w:lang w:eastAsia="en-US"/>
        </w:rPr>
      </w:pPr>
      <w:commentRangeStart w:id="64"/>
      <w:commentRangeStart w:id="65"/>
      <w:r w:rsidRPr="00B47640">
        <w:rPr>
          <w:rFonts w:cs="Arial"/>
        </w:rPr>
        <w:t xml:space="preserve">het herstel mag afwijken van deze kaarten wanneer wordt </w:t>
      </w:r>
      <w:r w:rsidRPr="00B62C58">
        <w:rPr>
          <w:rFonts w:cs="Arial"/>
        </w:rPr>
        <w:t>onderbouwd</w:t>
      </w:r>
      <w:r w:rsidR="00702840" w:rsidRPr="00B62C58">
        <w:rPr>
          <w:rFonts w:cs="Arial"/>
        </w:rPr>
        <w:t xml:space="preserve"> met stukken en/of kaarten</w:t>
      </w:r>
      <w:r w:rsidRPr="00B62C58">
        <w:rPr>
          <w:rFonts w:cs="Arial"/>
        </w:rPr>
        <w:t xml:space="preserve"> dat dit</w:t>
      </w:r>
      <w:r w:rsidRPr="00B47640">
        <w:rPr>
          <w:rFonts w:cs="Arial"/>
        </w:rPr>
        <w:t xml:space="preserve"> </w:t>
      </w:r>
      <w:r w:rsidR="00BC5328" w:rsidRPr="00B47640">
        <w:rPr>
          <w:rFonts w:cs="Arial"/>
        </w:rPr>
        <w:t>landschap historisch</w:t>
      </w:r>
      <w:r w:rsidRPr="00B47640">
        <w:rPr>
          <w:rFonts w:cs="Arial"/>
        </w:rPr>
        <w:t xml:space="preserve"> gezien ook tot een passende situatie leidt. </w:t>
      </w:r>
      <w:commentRangeEnd w:id="64"/>
      <w:r w:rsidR="00E65CED" w:rsidRPr="00B47640">
        <w:rPr>
          <w:rStyle w:val="Verwijzingopmerking"/>
          <w:rFonts w:eastAsiaTheme="minorHAnsi" w:cs="Arial"/>
          <w:sz w:val="20"/>
          <w:szCs w:val="20"/>
          <w:lang w:eastAsia="en-US"/>
        </w:rPr>
        <w:commentReference w:id="64"/>
      </w:r>
      <w:commentRangeEnd w:id="65"/>
      <w:r w:rsidR="00702840" w:rsidRPr="00B47640">
        <w:rPr>
          <w:rStyle w:val="Verwijzingopmerking"/>
          <w:rFonts w:eastAsiaTheme="minorHAnsi" w:cs="Arial"/>
          <w:sz w:val="20"/>
          <w:szCs w:val="20"/>
          <w:lang w:eastAsia="en-US"/>
        </w:rPr>
        <w:commentReference w:id="65"/>
      </w:r>
    </w:p>
    <w:p w14:paraId="6C3BDAF0" w14:textId="61DBC55E" w:rsidR="003A6B1E" w:rsidRPr="00B47640" w:rsidRDefault="003A6B1E" w:rsidP="0060647F">
      <w:pPr>
        <w:pStyle w:val="Lijstalinea"/>
        <w:numPr>
          <w:ilvl w:val="0"/>
          <w:numId w:val="33"/>
        </w:numPr>
        <w:spacing w:line="276" w:lineRule="auto"/>
        <w:ind w:left="284" w:hanging="284"/>
        <w:jc w:val="both"/>
        <w:rPr>
          <w:rFonts w:cs="Arial"/>
          <w:lang w:eastAsia="en-US"/>
        </w:rPr>
      </w:pPr>
      <w:r w:rsidRPr="00B47640">
        <w:rPr>
          <w:rFonts w:cs="Arial"/>
        </w:rPr>
        <w:t xml:space="preserve">Voor aanvragen betreffende </w:t>
      </w:r>
      <w:r w:rsidR="00B57470" w:rsidRPr="00B47640">
        <w:rPr>
          <w:rFonts w:cs="Arial"/>
        </w:rPr>
        <w:t>B</w:t>
      </w:r>
      <w:r w:rsidRPr="00B47640">
        <w:rPr>
          <w:rFonts w:cs="Arial"/>
        </w:rPr>
        <w:t xml:space="preserve">ijlage 1 </w:t>
      </w:r>
      <w:r w:rsidR="00B57470" w:rsidRPr="00B47640">
        <w:rPr>
          <w:rFonts w:cs="Arial"/>
        </w:rPr>
        <w:t>maatregel</w:t>
      </w:r>
      <w:r w:rsidRPr="00B47640">
        <w:rPr>
          <w:rFonts w:cs="Arial"/>
        </w:rPr>
        <w:t xml:space="preserve"> 1 dient te worden aangetoond dat het dorp of het buurtschap niet meer dan 10.000 inwoners heeft;</w:t>
      </w:r>
    </w:p>
    <w:p w14:paraId="4F4B21D2" w14:textId="472F9E22" w:rsidR="003A6B1E" w:rsidRPr="00B47640" w:rsidRDefault="003A6B1E" w:rsidP="0060647F">
      <w:pPr>
        <w:pStyle w:val="Lijstalinea"/>
        <w:numPr>
          <w:ilvl w:val="0"/>
          <w:numId w:val="33"/>
        </w:numPr>
        <w:spacing w:line="276" w:lineRule="auto"/>
        <w:ind w:left="284" w:hanging="284"/>
        <w:jc w:val="both"/>
        <w:rPr>
          <w:rFonts w:cs="Arial"/>
          <w:lang w:eastAsia="en-US"/>
        </w:rPr>
      </w:pPr>
      <w:r w:rsidRPr="00B47640">
        <w:rPr>
          <w:rFonts w:eastAsiaTheme="minorEastAsia" w:cs="Arial"/>
        </w:rPr>
        <w:t>Het herstel en bescherming van cultuurlandschappelijke begreppeling of bolle graslandakkers (categorie 10 onderdelen a en b) is alleen subsidiabel indien dit wordt gecombineerd met het herstel van kruidenrijk grasland zoals opgenomen in dezelfde categorie.</w:t>
      </w:r>
    </w:p>
    <w:p w14:paraId="41FBFD7A" w14:textId="77777777" w:rsidR="003A6B1E" w:rsidRPr="00B47640" w:rsidRDefault="003A6B1E" w:rsidP="0060647F">
      <w:pPr>
        <w:spacing w:line="276" w:lineRule="auto"/>
        <w:jc w:val="both"/>
        <w:rPr>
          <w:rFonts w:cs="Arial"/>
        </w:rPr>
      </w:pPr>
    </w:p>
    <w:p w14:paraId="7B37FFC4" w14:textId="77777777" w:rsidR="003A6B1E" w:rsidRPr="00B47640" w:rsidRDefault="003A6B1E" w:rsidP="0060647F">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spacing w:line="276" w:lineRule="auto"/>
        <w:jc w:val="both"/>
        <w:textAlignment w:val="baseline"/>
        <w:rPr>
          <w:rFonts w:cs="Arial"/>
          <w:b/>
          <w:bCs/>
          <w:lang w:val="nl"/>
        </w:rPr>
      </w:pPr>
      <w:r w:rsidRPr="00B47640">
        <w:rPr>
          <w:rFonts w:cs="Arial"/>
          <w:b/>
          <w:bCs/>
          <w:lang w:val="nl"/>
        </w:rPr>
        <w:t xml:space="preserve">Artikel 11  </w:t>
      </w:r>
      <w:commentRangeStart w:id="66"/>
      <w:commentRangeStart w:id="67"/>
      <w:commentRangeStart w:id="68"/>
      <w:r w:rsidRPr="00B47640">
        <w:rPr>
          <w:rFonts w:cs="Arial"/>
          <w:b/>
          <w:bCs/>
          <w:lang w:val="nl"/>
        </w:rPr>
        <w:t>Selectiecriteria, weging en rangschikking</w:t>
      </w:r>
      <w:commentRangeEnd w:id="66"/>
      <w:r w:rsidR="00D228E2" w:rsidRPr="00B47640">
        <w:rPr>
          <w:rStyle w:val="Verwijzingopmerking"/>
          <w:rFonts w:eastAsiaTheme="minorHAnsi" w:cs="Arial"/>
          <w:sz w:val="20"/>
          <w:szCs w:val="20"/>
          <w:lang w:eastAsia="en-US"/>
        </w:rPr>
        <w:commentReference w:id="66"/>
      </w:r>
      <w:commentRangeEnd w:id="67"/>
      <w:r w:rsidR="00702840" w:rsidRPr="00B47640">
        <w:rPr>
          <w:rStyle w:val="Verwijzingopmerking"/>
          <w:rFonts w:eastAsiaTheme="minorHAnsi" w:cs="Arial"/>
          <w:sz w:val="20"/>
          <w:szCs w:val="20"/>
          <w:lang w:eastAsia="en-US"/>
        </w:rPr>
        <w:commentReference w:id="67"/>
      </w:r>
      <w:commentRangeEnd w:id="68"/>
      <w:r w:rsidR="008477CC" w:rsidRPr="00B47640">
        <w:rPr>
          <w:rStyle w:val="Verwijzingopmerking"/>
          <w:rFonts w:eastAsiaTheme="minorHAnsi" w:cs="Arial"/>
          <w:sz w:val="20"/>
          <w:szCs w:val="20"/>
          <w:lang w:eastAsia="en-US"/>
        </w:rPr>
        <w:commentReference w:id="68"/>
      </w:r>
    </w:p>
    <w:p w14:paraId="2E5C093A" w14:textId="77777777" w:rsidR="003A6B1E" w:rsidRPr="00B47640" w:rsidRDefault="003A6B1E" w:rsidP="0060647F">
      <w:pPr>
        <w:pStyle w:val="Lijstalinea"/>
        <w:numPr>
          <w:ilvl w:val="0"/>
          <w:numId w:val="12"/>
        </w:numPr>
        <w:spacing w:line="276" w:lineRule="auto"/>
        <w:ind w:left="284" w:hanging="284"/>
        <w:contextualSpacing w:val="0"/>
        <w:jc w:val="both"/>
        <w:rPr>
          <w:rFonts w:cs="Arial"/>
        </w:rPr>
      </w:pPr>
      <w:r w:rsidRPr="00B47640">
        <w:rPr>
          <w:rFonts w:cs="Arial"/>
        </w:rPr>
        <w:t xml:space="preserve">Aanvragen die voor subsidie in aanmerking komen, worden door een adviescommissie als bedoeld in artikel 1.13 van de regeling geselecteerd en gerangschikt op basis van de volgende selectiecriteria overeenkomend 2.3.8 van de </w:t>
      </w:r>
      <w:commentRangeStart w:id="69"/>
      <w:commentRangeStart w:id="70"/>
      <w:r w:rsidRPr="00B47640">
        <w:rPr>
          <w:rFonts w:cs="Arial"/>
        </w:rPr>
        <w:t>regeling</w:t>
      </w:r>
      <w:commentRangeEnd w:id="69"/>
      <w:r w:rsidR="00324028">
        <w:rPr>
          <w:rStyle w:val="Verwijzingopmerking"/>
          <w:rFonts w:asciiTheme="minorHAnsi" w:eastAsiaTheme="minorHAnsi" w:hAnsiTheme="minorHAnsi" w:cstheme="minorBidi"/>
          <w:lang w:eastAsia="en-US"/>
        </w:rPr>
        <w:commentReference w:id="69"/>
      </w:r>
      <w:commentRangeEnd w:id="70"/>
      <w:r w:rsidR="00D673AC">
        <w:rPr>
          <w:rStyle w:val="Verwijzingopmerking"/>
          <w:rFonts w:asciiTheme="minorHAnsi" w:eastAsiaTheme="minorHAnsi" w:hAnsiTheme="minorHAnsi" w:cstheme="minorBidi"/>
          <w:lang w:eastAsia="en-US"/>
        </w:rPr>
        <w:commentReference w:id="70"/>
      </w:r>
      <w:r w:rsidRPr="00B47640">
        <w:rPr>
          <w:rFonts w:cs="Arial"/>
        </w:rPr>
        <w:t>:</w:t>
      </w:r>
    </w:p>
    <w:p w14:paraId="1BDAB5D6" w14:textId="77777777" w:rsidR="003A6B1E" w:rsidRPr="00B47640" w:rsidRDefault="003A6B1E" w:rsidP="0060647F">
      <w:pPr>
        <w:pStyle w:val="Lijstalinea"/>
        <w:spacing w:line="276" w:lineRule="auto"/>
        <w:ind w:left="426"/>
        <w:jc w:val="both"/>
        <w:rPr>
          <w:rFonts w:cs="Arial"/>
        </w:rPr>
      </w:pPr>
    </w:p>
    <w:tbl>
      <w:tblPr>
        <w:tblStyle w:val="Tabelrasterlicht"/>
        <w:tblW w:w="9776" w:type="dxa"/>
        <w:tblLayout w:type="fixed"/>
        <w:tblLook w:val="04A0" w:firstRow="1" w:lastRow="0" w:firstColumn="1" w:lastColumn="0" w:noHBand="0" w:noVBand="1"/>
      </w:tblPr>
      <w:tblGrid>
        <w:gridCol w:w="421"/>
        <w:gridCol w:w="3118"/>
        <w:gridCol w:w="1701"/>
        <w:gridCol w:w="1985"/>
        <w:gridCol w:w="2551"/>
      </w:tblGrid>
      <w:tr w:rsidR="003A6B1E" w:rsidRPr="00B47640" w14:paraId="0CF67040" w14:textId="77777777" w:rsidTr="00D4077C">
        <w:trPr>
          <w:trHeight w:val="38"/>
        </w:trPr>
        <w:tc>
          <w:tcPr>
            <w:tcW w:w="421" w:type="dxa"/>
          </w:tcPr>
          <w:p w14:paraId="307E9C53" w14:textId="77777777" w:rsidR="003A6B1E" w:rsidRPr="00B47640" w:rsidRDefault="003A6B1E" w:rsidP="0060647F">
            <w:pPr>
              <w:spacing w:line="276" w:lineRule="auto"/>
              <w:jc w:val="both"/>
              <w:rPr>
                <w:rFonts w:cs="Arial"/>
              </w:rPr>
            </w:pPr>
          </w:p>
        </w:tc>
        <w:tc>
          <w:tcPr>
            <w:tcW w:w="3118" w:type="dxa"/>
            <w:shd w:val="clear" w:color="auto" w:fill="auto"/>
          </w:tcPr>
          <w:p w14:paraId="043FDDDE" w14:textId="77777777" w:rsidR="003A6B1E" w:rsidRPr="00B47640" w:rsidRDefault="003A6B1E" w:rsidP="0060647F">
            <w:pPr>
              <w:spacing w:line="276" w:lineRule="auto"/>
              <w:jc w:val="both"/>
              <w:rPr>
                <w:rFonts w:cs="Arial"/>
                <w:b/>
                <w:bCs/>
                <w:i/>
                <w:iCs/>
              </w:rPr>
            </w:pPr>
            <w:r w:rsidRPr="00B47640">
              <w:rPr>
                <w:rFonts w:cs="Arial"/>
                <w:b/>
                <w:bCs/>
                <w:i/>
                <w:iCs/>
              </w:rPr>
              <w:t>Selectiecriterium</w:t>
            </w:r>
          </w:p>
        </w:tc>
        <w:tc>
          <w:tcPr>
            <w:tcW w:w="1701" w:type="dxa"/>
          </w:tcPr>
          <w:p w14:paraId="212F4C97" w14:textId="77777777" w:rsidR="003A6B1E" w:rsidRPr="00B47640" w:rsidRDefault="003A6B1E" w:rsidP="0060647F">
            <w:pPr>
              <w:spacing w:line="276" w:lineRule="auto"/>
              <w:jc w:val="both"/>
              <w:rPr>
                <w:rFonts w:cs="Arial"/>
                <w:b/>
                <w:bCs/>
                <w:i/>
                <w:iCs/>
              </w:rPr>
            </w:pPr>
            <w:r w:rsidRPr="00B47640">
              <w:rPr>
                <w:rFonts w:cs="Arial"/>
                <w:b/>
                <w:bCs/>
                <w:i/>
                <w:iCs/>
              </w:rPr>
              <w:t>Wegingsfactor</w:t>
            </w:r>
          </w:p>
        </w:tc>
        <w:tc>
          <w:tcPr>
            <w:tcW w:w="1985" w:type="dxa"/>
          </w:tcPr>
          <w:p w14:paraId="2E9A0683" w14:textId="77777777" w:rsidR="003A6B1E" w:rsidRPr="00B47640" w:rsidRDefault="003A6B1E" w:rsidP="0060647F">
            <w:pPr>
              <w:spacing w:line="276" w:lineRule="auto"/>
              <w:jc w:val="both"/>
              <w:rPr>
                <w:rFonts w:cs="Arial"/>
                <w:b/>
                <w:bCs/>
                <w:i/>
                <w:iCs/>
              </w:rPr>
            </w:pPr>
            <w:r w:rsidRPr="00B47640">
              <w:rPr>
                <w:rFonts w:cs="Arial"/>
                <w:b/>
                <w:bCs/>
                <w:i/>
                <w:iCs/>
              </w:rPr>
              <w:t>Te behalen punten</w:t>
            </w:r>
          </w:p>
        </w:tc>
        <w:tc>
          <w:tcPr>
            <w:tcW w:w="2551" w:type="dxa"/>
          </w:tcPr>
          <w:p w14:paraId="65F89845" w14:textId="77777777" w:rsidR="003A6B1E" w:rsidRPr="00B47640" w:rsidRDefault="003A6B1E" w:rsidP="0060647F">
            <w:pPr>
              <w:spacing w:line="276" w:lineRule="auto"/>
              <w:jc w:val="both"/>
              <w:rPr>
                <w:rFonts w:cs="Arial"/>
                <w:b/>
                <w:bCs/>
                <w:i/>
                <w:iCs/>
              </w:rPr>
            </w:pPr>
            <w:r w:rsidRPr="00B47640">
              <w:rPr>
                <w:rFonts w:cs="Arial"/>
                <w:b/>
                <w:bCs/>
                <w:i/>
                <w:iCs/>
              </w:rPr>
              <w:t>Maximum per criterium</w:t>
            </w:r>
          </w:p>
        </w:tc>
      </w:tr>
      <w:tr w:rsidR="003A6B1E" w:rsidRPr="00B47640" w14:paraId="002629D3" w14:textId="77777777" w:rsidTr="00D4077C">
        <w:tc>
          <w:tcPr>
            <w:tcW w:w="421" w:type="dxa"/>
            <w:hideMark/>
          </w:tcPr>
          <w:p w14:paraId="653D1147" w14:textId="77777777" w:rsidR="003A6B1E" w:rsidRPr="00B47640" w:rsidRDefault="003A6B1E" w:rsidP="0060647F">
            <w:pPr>
              <w:spacing w:line="276" w:lineRule="auto"/>
              <w:jc w:val="both"/>
              <w:rPr>
                <w:rFonts w:cs="Arial"/>
              </w:rPr>
            </w:pPr>
            <w:r w:rsidRPr="00B47640">
              <w:rPr>
                <w:rFonts w:cs="Arial"/>
              </w:rPr>
              <w:t>a</w:t>
            </w:r>
          </w:p>
        </w:tc>
        <w:tc>
          <w:tcPr>
            <w:tcW w:w="3118" w:type="dxa"/>
            <w:hideMark/>
          </w:tcPr>
          <w:p w14:paraId="72CCBC50" w14:textId="77777777" w:rsidR="003A6B1E" w:rsidRPr="00B47640" w:rsidRDefault="003A6B1E" w:rsidP="0060647F">
            <w:pPr>
              <w:spacing w:line="276" w:lineRule="auto"/>
              <w:jc w:val="both"/>
              <w:rPr>
                <w:rFonts w:cs="Arial"/>
              </w:rPr>
            </w:pPr>
            <w:r w:rsidRPr="00B47640">
              <w:rPr>
                <w:rFonts w:cs="Arial"/>
              </w:rPr>
              <w:t>Mate van effectiviteit van de activiteit</w:t>
            </w:r>
          </w:p>
        </w:tc>
        <w:tc>
          <w:tcPr>
            <w:tcW w:w="1701" w:type="dxa"/>
            <w:shd w:val="clear" w:color="auto" w:fill="auto"/>
            <w:hideMark/>
          </w:tcPr>
          <w:p w14:paraId="33613C01" w14:textId="77777777" w:rsidR="003A6B1E" w:rsidRPr="00B47640" w:rsidRDefault="003A6B1E" w:rsidP="0060647F">
            <w:pPr>
              <w:spacing w:line="276" w:lineRule="auto"/>
              <w:jc w:val="both"/>
              <w:rPr>
                <w:rFonts w:cs="Arial"/>
              </w:rPr>
            </w:pPr>
            <w:r w:rsidRPr="00B47640">
              <w:rPr>
                <w:rFonts w:cs="Arial"/>
              </w:rPr>
              <w:t>3</w:t>
            </w:r>
          </w:p>
        </w:tc>
        <w:tc>
          <w:tcPr>
            <w:tcW w:w="1985" w:type="dxa"/>
            <w:hideMark/>
          </w:tcPr>
          <w:p w14:paraId="3447BE6B" w14:textId="77777777" w:rsidR="003A6B1E" w:rsidRPr="00B47640" w:rsidRDefault="003A6B1E" w:rsidP="0060647F">
            <w:pPr>
              <w:spacing w:line="276" w:lineRule="auto"/>
              <w:jc w:val="both"/>
              <w:rPr>
                <w:rFonts w:cs="Arial"/>
              </w:rPr>
            </w:pPr>
            <w:r w:rsidRPr="00B47640">
              <w:rPr>
                <w:rFonts w:cs="Arial"/>
              </w:rPr>
              <w:t>0-5</w:t>
            </w:r>
          </w:p>
        </w:tc>
        <w:tc>
          <w:tcPr>
            <w:tcW w:w="2551" w:type="dxa"/>
            <w:hideMark/>
          </w:tcPr>
          <w:p w14:paraId="3F60D05C" w14:textId="77777777" w:rsidR="003A6B1E" w:rsidRPr="00B47640" w:rsidRDefault="003A6B1E" w:rsidP="0060647F">
            <w:pPr>
              <w:spacing w:line="276" w:lineRule="auto"/>
              <w:jc w:val="both"/>
              <w:rPr>
                <w:rFonts w:cs="Arial"/>
              </w:rPr>
            </w:pPr>
            <w:r w:rsidRPr="00B47640">
              <w:rPr>
                <w:rFonts w:cs="Arial"/>
              </w:rPr>
              <w:t>15</w:t>
            </w:r>
          </w:p>
        </w:tc>
      </w:tr>
      <w:tr w:rsidR="003A6B1E" w:rsidRPr="00B47640" w14:paraId="0098C0EA" w14:textId="77777777" w:rsidTr="00D4077C">
        <w:tc>
          <w:tcPr>
            <w:tcW w:w="421" w:type="dxa"/>
            <w:hideMark/>
          </w:tcPr>
          <w:p w14:paraId="531F334E" w14:textId="77777777" w:rsidR="003A6B1E" w:rsidRPr="00B47640" w:rsidRDefault="003A6B1E" w:rsidP="0060647F">
            <w:pPr>
              <w:spacing w:line="276" w:lineRule="auto"/>
              <w:jc w:val="both"/>
              <w:rPr>
                <w:rFonts w:cs="Arial"/>
              </w:rPr>
            </w:pPr>
            <w:r w:rsidRPr="00B47640">
              <w:rPr>
                <w:rFonts w:cs="Arial"/>
              </w:rPr>
              <w:t>b</w:t>
            </w:r>
          </w:p>
        </w:tc>
        <w:tc>
          <w:tcPr>
            <w:tcW w:w="3118" w:type="dxa"/>
            <w:hideMark/>
          </w:tcPr>
          <w:p w14:paraId="6F002541" w14:textId="77777777" w:rsidR="003A6B1E" w:rsidRPr="00B47640" w:rsidRDefault="003A6B1E" w:rsidP="0060647F">
            <w:pPr>
              <w:spacing w:line="276" w:lineRule="auto"/>
              <w:jc w:val="both"/>
              <w:rPr>
                <w:rFonts w:cs="Arial"/>
              </w:rPr>
            </w:pPr>
            <w:r w:rsidRPr="00B47640">
              <w:rPr>
                <w:rFonts w:cs="Arial"/>
              </w:rPr>
              <w:t>Haalbaarheid van de activiteit</w:t>
            </w:r>
          </w:p>
        </w:tc>
        <w:tc>
          <w:tcPr>
            <w:tcW w:w="1701" w:type="dxa"/>
            <w:shd w:val="clear" w:color="auto" w:fill="auto"/>
            <w:hideMark/>
          </w:tcPr>
          <w:p w14:paraId="73A228BE" w14:textId="77777777" w:rsidR="003A6B1E" w:rsidRPr="00B47640" w:rsidRDefault="003A6B1E" w:rsidP="0060647F">
            <w:pPr>
              <w:spacing w:line="276" w:lineRule="auto"/>
              <w:jc w:val="both"/>
              <w:rPr>
                <w:rFonts w:cs="Arial"/>
              </w:rPr>
            </w:pPr>
            <w:r w:rsidRPr="00B47640">
              <w:rPr>
                <w:rFonts w:cs="Arial"/>
              </w:rPr>
              <w:t>2</w:t>
            </w:r>
          </w:p>
        </w:tc>
        <w:tc>
          <w:tcPr>
            <w:tcW w:w="1985" w:type="dxa"/>
            <w:hideMark/>
          </w:tcPr>
          <w:p w14:paraId="2F020439" w14:textId="77777777" w:rsidR="003A6B1E" w:rsidRPr="00B47640" w:rsidRDefault="003A6B1E" w:rsidP="0060647F">
            <w:pPr>
              <w:spacing w:line="276" w:lineRule="auto"/>
              <w:jc w:val="both"/>
              <w:rPr>
                <w:rFonts w:cs="Arial"/>
              </w:rPr>
            </w:pPr>
            <w:r w:rsidRPr="00B47640">
              <w:rPr>
                <w:rFonts w:cs="Arial"/>
              </w:rPr>
              <w:t>0-5</w:t>
            </w:r>
          </w:p>
        </w:tc>
        <w:tc>
          <w:tcPr>
            <w:tcW w:w="2551" w:type="dxa"/>
            <w:hideMark/>
          </w:tcPr>
          <w:p w14:paraId="7B68DAA4" w14:textId="77777777" w:rsidR="003A6B1E" w:rsidRPr="00B47640" w:rsidRDefault="003A6B1E" w:rsidP="0060647F">
            <w:pPr>
              <w:spacing w:line="276" w:lineRule="auto"/>
              <w:jc w:val="both"/>
              <w:rPr>
                <w:rFonts w:cs="Arial"/>
              </w:rPr>
            </w:pPr>
            <w:r w:rsidRPr="00B47640">
              <w:rPr>
                <w:rFonts w:cs="Arial"/>
              </w:rPr>
              <w:t>10</w:t>
            </w:r>
          </w:p>
        </w:tc>
      </w:tr>
      <w:tr w:rsidR="003A6B1E" w:rsidRPr="00B47640" w14:paraId="48C8D3C7" w14:textId="77777777" w:rsidTr="00D4077C">
        <w:tc>
          <w:tcPr>
            <w:tcW w:w="421" w:type="dxa"/>
            <w:hideMark/>
          </w:tcPr>
          <w:p w14:paraId="7F2D83E1" w14:textId="77777777" w:rsidR="003A6B1E" w:rsidRPr="00B47640" w:rsidRDefault="003A6B1E" w:rsidP="0060647F">
            <w:pPr>
              <w:spacing w:line="276" w:lineRule="auto"/>
              <w:jc w:val="both"/>
              <w:rPr>
                <w:rFonts w:cs="Arial"/>
              </w:rPr>
            </w:pPr>
            <w:r w:rsidRPr="00B47640">
              <w:rPr>
                <w:rFonts w:cs="Arial"/>
              </w:rPr>
              <w:t>c</w:t>
            </w:r>
          </w:p>
        </w:tc>
        <w:tc>
          <w:tcPr>
            <w:tcW w:w="3118" w:type="dxa"/>
            <w:hideMark/>
          </w:tcPr>
          <w:p w14:paraId="10295BC2" w14:textId="77777777" w:rsidR="003A6B1E" w:rsidRPr="00B47640" w:rsidRDefault="003A6B1E" w:rsidP="0060647F">
            <w:pPr>
              <w:spacing w:line="276" w:lineRule="auto"/>
              <w:jc w:val="both"/>
              <w:rPr>
                <w:rFonts w:cs="Arial"/>
              </w:rPr>
            </w:pPr>
            <w:r w:rsidRPr="00B47640">
              <w:rPr>
                <w:rFonts w:cs="Arial"/>
              </w:rPr>
              <w:t>Mate van efficiëntie van uitvoering van de activiteit</w:t>
            </w:r>
          </w:p>
        </w:tc>
        <w:tc>
          <w:tcPr>
            <w:tcW w:w="1701" w:type="dxa"/>
            <w:shd w:val="clear" w:color="auto" w:fill="auto"/>
            <w:hideMark/>
          </w:tcPr>
          <w:p w14:paraId="1DB1DAA6" w14:textId="77777777" w:rsidR="003A6B1E" w:rsidRPr="00B47640" w:rsidRDefault="003A6B1E" w:rsidP="0060647F">
            <w:pPr>
              <w:spacing w:line="276" w:lineRule="auto"/>
              <w:jc w:val="both"/>
              <w:rPr>
                <w:rFonts w:cs="Arial"/>
              </w:rPr>
            </w:pPr>
            <w:r w:rsidRPr="00B47640">
              <w:rPr>
                <w:rFonts w:cs="Arial"/>
              </w:rPr>
              <w:t>1</w:t>
            </w:r>
          </w:p>
        </w:tc>
        <w:tc>
          <w:tcPr>
            <w:tcW w:w="1985" w:type="dxa"/>
            <w:hideMark/>
          </w:tcPr>
          <w:p w14:paraId="4B1DDC7C" w14:textId="77777777" w:rsidR="003A6B1E" w:rsidRPr="00B47640" w:rsidRDefault="003A6B1E" w:rsidP="0060647F">
            <w:pPr>
              <w:spacing w:line="276" w:lineRule="auto"/>
              <w:jc w:val="both"/>
              <w:rPr>
                <w:rFonts w:cs="Arial"/>
              </w:rPr>
            </w:pPr>
            <w:r w:rsidRPr="00B47640">
              <w:rPr>
                <w:rFonts w:cs="Arial"/>
              </w:rPr>
              <w:t>0-5</w:t>
            </w:r>
          </w:p>
        </w:tc>
        <w:tc>
          <w:tcPr>
            <w:tcW w:w="2551" w:type="dxa"/>
            <w:hideMark/>
          </w:tcPr>
          <w:p w14:paraId="53A05424" w14:textId="77777777" w:rsidR="003A6B1E" w:rsidRPr="00B47640" w:rsidRDefault="003A6B1E" w:rsidP="0060647F">
            <w:pPr>
              <w:spacing w:line="276" w:lineRule="auto"/>
              <w:jc w:val="both"/>
              <w:rPr>
                <w:rFonts w:cs="Arial"/>
              </w:rPr>
            </w:pPr>
            <w:r w:rsidRPr="00B47640">
              <w:rPr>
                <w:rFonts w:cs="Arial"/>
              </w:rPr>
              <w:t>5</w:t>
            </w:r>
          </w:p>
        </w:tc>
      </w:tr>
      <w:tr w:rsidR="003A6B1E" w:rsidRPr="00B47640" w14:paraId="1B20E3F4" w14:textId="77777777" w:rsidTr="00D4077C">
        <w:tc>
          <w:tcPr>
            <w:tcW w:w="421" w:type="dxa"/>
            <w:hideMark/>
          </w:tcPr>
          <w:p w14:paraId="5B7145F1" w14:textId="77777777" w:rsidR="003A6B1E" w:rsidRPr="00B47640" w:rsidRDefault="003A6B1E" w:rsidP="0060647F">
            <w:pPr>
              <w:spacing w:line="276" w:lineRule="auto"/>
              <w:jc w:val="both"/>
              <w:rPr>
                <w:rFonts w:cs="Arial"/>
              </w:rPr>
            </w:pPr>
            <w:r w:rsidRPr="00B47640">
              <w:rPr>
                <w:rFonts w:cs="Arial"/>
              </w:rPr>
              <w:t>d</w:t>
            </w:r>
          </w:p>
        </w:tc>
        <w:tc>
          <w:tcPr>
            <w:tcW w:w="3118" w:type="dxa"/>
            <w:hideMark/>
          </w:tcPr>
          <w:p w14:paraId="239527C9" w14:textId="77777777" w:rsidR="003A6B1E" w:rsidRPr="00B47640" w:rsidRDefault="003A6B1E" w:rsidP="0060647F">
            <w:pPr>
              <w:spacing w:line="276" w:lineRule="auto"/>
              <w:jc w:val="both"/>
              <w:rPr>
                <w:rFonts w:cs="Arial"/>
              </w:rPr>
            </w:pPr>
            <w:r w:rsidRPr="00B47640">
              <w:rPr>
                <w:rFonts w:cs="Arial"/>
              </w:rPr>
              <w:t>Mate van urgentie</w:t>
            </w:r>
          </w:p>
        </w:tc>
        <w:tc>
          <w:tcPr>
            <w:tcW w:w="1701" w:type="dxa"/>
            <w:shd w:val="clear" w:color="auto" w:fill="auto"/>
            <w:hideMark/>
          </w:tcPr>
          <w:p w14:paraId="2C241FD0" w14:textId="77777777" w:rsidR="003A6B1E" w:rsidRPr="00B47640" w:rsidRDefault="003A6B1E" w:rsidP="0060647F">
            <w:pPr>
              <w:spacing w:line="276" w:lineRule="auto"/>
              <w:jc w:val="both"/>
              <w:rPr>
                <w:rFonts w:cs="Arial"/>
              </w:rPr>
            </w:pPr>
            <w:r w:rsidRPr="00B47640">
              <w:rPr>
                <w:rFonts w:cs="Arial"/>
              </w:rPr>
              <w:t>4</w:t>
            </w:r>
          </w:p>
        </w:tc>
        <w:tc>
          <w:tcPr>
            <w:tcW w:w="1985" w:type="dxa"/>
            <w:hideMark/>
          </w:tcPr>
          <w:p w14:paraId="00E54795" w14:textId="77777777" w:rsidR="003A6B1E" w:rsidRPr="00B47640" w:rsidRDefault="003A6B1E" w:rsidP="0060647F">
            <w:pPr>
              <w:spacing w:line="276" w:lineRule="auto"/>
              <w:jc w:val="both"/>
              <w:rPr>
                <w:rFonts w:cs="Arial"/>
              </w:rPr>
            </w:pPr>
            <w:r w:rsidRPr="00B47640">
              <w:rPr>
                <w:rFonts w:cs="Arial"/>
              </w:rPr>
              <w:t>0-5</w:t>
            </w:r>
          </w:p>
        </w:tc>
        <w:tc>
          <w:tcPr>
            <w:tcW w:w="2551" w:type="dxa"/>
            <w:hideMark/>
          </w:tcPr>
          <w:p w14:paraId="76F7CA82" w14:textId="77777777" w:rsidR="003A6B1E" w:rsidRPr="00B47640" w:rsidRDefault="003A6B1E" w:rsidP="0060647F">
            <w:pPr>
              <w:spacing w:line="276" w:lineRule="auto"/>
              <w:jc w:val="both"/>
              <w:rPr>
                <w:rFonts w:cs="Arial"/>
              </w:rPr>
            </w:pPr>
            <w:r w:rsidRPr="00B47640">
              <w:rPr>
                <w:rFonts w:cs="Arial"/>
              </w:rPr>
              <w:t>20</w:t>
            </w:r>
          </w:p>
        </w:tc>
      </w:tr>
      <w:tr w:rsidR="003A6B1E" w:rsidRPr="00B47640" w14:paraId="29C4738E" w14:textId="77777777" w:rsidTr="00D4077C">
        <w:tc>
          <w:tcPr>
            <w:tcW w:w="7225" w:type="dxa"/>
            <w:gridSpan w:val="4"/>
            <w:hideMark/>
          </w:tcPr>
          <w:p w14:paraId="57D5B6EB" w14:textId="1AFD321F" w:rsidR="003A6B1E" w:rsidRPr="00B47640" w:rsidRDefault="003A6B1E" w:rsidP="0060647F">
            <w:pPr>
              <w:spacing w:line="276" w:lineRule="auto"/>
              <w:jc w:val="both"/>
              <w:rPr>
                <w:rFonts w:cs="Arial"/>
              </w:rPr>
            </w:pPr>
            <w:r w:rsidRPr="00B47640">
              <w:rPr>
                <w:rFonts w:cs="Arial"/>
              </w:rPr>
              <w:t>Maximumaantal te behalen punten</w:t>
            </w:r>
            <w:ins w:id="71" w:author="Groenewoud, Amber" w:date="2025-06-12T15:46:00Z" w16du:dateUtc="2025-06-12T13:46:00Z">
              <w:r w:rsidR="001C38BA" w:rsidRPr="00B47640">
                <w:rPr>
                  <w:rFonts w:cs="Arial"/>
                </w:rPr>
                <w:t xml:space="preserve"> op basis van selectiecriteria</w:t>
              </w:r>
            </w:ins>
          </w:p>
        </w:tc>
        <w:tc>
          <w:tcPr>
            <w:tcW w:w="2551" w:type="dxa"/>
            <w:hideMark/>
          </w:tcPr>
          <w:p w14:paraId="3CD746D0" w14:textId="77777777" w:rsidR="003A6B1E" w:rsidRPr="00B47640" w:rsidRDefault="003A6B1E" w:rsidP="0060647F">
            <w:pPr>
              <w:spacing w:line="276" w:lineRule="auto"/>
              <w:jc w:val="both"/>
              <w:rPr>
                <w:rFonts w:cs="Arial"/>
              </w:rPr>
            </w:pPr>
            <w:r w:rsidRPr="00B47640">
              <w:rPr>
                <w:rFonts w:cs="Arial"/>
              </w:rPr>
              <w:t>50</w:t>
            </w:r>
          </w:p>
        </w:tc>
      </w:tr>
    </w:tbl>
    <w:p w14:paraId="7091C7D4" w14:textId="77777777" w:rsidR="003A6B1E" w:rsidRPr="00B47640" w:rsidRDefault="003A6B1E" w:rsidP="0060647F">
      <w:pPr>
        <w:spacing w:line="276" w:lineRule="auto"/>
        <w:jc w:val="both"/>
        <w:rPr>
          <w:rFonts w:cs="Arial"/>
        </w:rPr>
      </w:pPr>
    </w:p>
    <w:p w14:paraId="23AC0787" w14:textId="77777777" w:rsidR="003A6B1E" w:rsidRPr="00B47640" w:rsidRDefault="003A6B1E" w:rsidP="0060647F">
      <w:pPr>
        <w:pStyle w:val="Lijstalinea"/>
        <w:numPr>
          <w:ilvl w:val="0"/>
          <w:numId w:val="12"/>
        </w:numPr>
        <w:spacing w:line="276" w:lineRule="auto"/>
        <w:ind w:left="284" w:hanging="284"/>
        <w:jc w:val="both"/>
        <w:rPr>
          <w:rFonts w:cs="Arial"/>
        </w:rPr>
      </w:pPr>
      <w:r w:rsidRPr="00B47640">
        <w:rPr>
          <w:rFonts w:eastAsiaTheme="minorHAnsi" w:cs="Arial"/>
          <w:lang w:eastAsia="en-US"/>
        </w:rPr>
        <w:t>Aanvragen worden op volgorde van de rangschikking gehonoreerd. Als twee of meer aanvragen een gelijk aantal punten hebben gekregen en de som van de aangevraagde bedragen dusdanig is dat het subsidieplafond wordt overschreden, dan vindt tussen hen een prioritering plaats op de afzonderlijke scores in de volgorde: 1) Mate van urgentie, 2) Effectiviteit van de activiteit, 3) Haalbaarheid van de activiteit en 4) Efficiëntie van de uitvoering. Indien de aanvragen een gelijk aantal punten hebben behaald, wordt de rangschikking van de aanvragen bepaald door loting.</w:t>
      </w:r>
    </w:p>
    <w:p w14:paraId="5A34CBF3" w14:textId="4F48CFCD" w:rsidR="00CB67E6" w:rsidRPr="00B47640" w:rsidRDefault="00CB67E6" w:rsidP="0060647F">
      <w:pPr>
        <w:pStyle w:val="Lijstalinea"/>
        <w:numPr>
          <w:ilvl w:val="0"/>
          <w:numId w:val="12"/>
        </w:numPr>
        <w:tabs>
          <w:tab w:val="left" w:pos="360"/>
        </w:tabs>
        <w:spacing w:line="276" w:lineRule="auto"/>
        <w:ind w:left="284"/>
        <w:jc w:val="both"/>
        <w:rPr>
          <w:rFonts w:cs="Arial"/>
        </w:rPr>
      </w:pPr>
      <w:r w:rsidRPr="00B47640">
        <w:rPr>
          <w:rFonts w:cs="Arial"/>
        </w:rPr>
        <w:t>Bij de rangschikking wordt aan landbouwers met een biologische bedrijfsvoering en landbouwers die omschakelen naar biologische landbouw een extra punt toegekend</w:t>
      </w:r>
      <w:r w:rsidR="00271E40" w:rsidRPr="00B47640">
        <w:rPr>
          <w:rFonts w:cs="Arial"/>
        </w:rPr>
        <w:t>.</w:t>
      </w:r>
    </w:p>
    <w:p w14:paraId="7F3868C5" w14:textId="08D26947" w:rsidR="0022099B" w:rsidRPr="00B47640" w:rsidRDefault="00254962" w:rsidP="0060647F">
      <w:pPr>
        <w:pStyle w:val="Lijstalinea"/>
        <w:numPr>
          <w:ilvl w:val="0"/>
          <w:numId w:val="12"/>
        </w:numPr>
        <w:tabs>
          <w:tab w:val="left" w:pos="360"/>
        </w:tabs>
        <w:spacing w:line="276" w:lineRule="auto"/>
        <w:ind w:left="284"/>
        <w:jc w:val="both"/>
        <w:rPr>
          <w:rFonts w:cs="Arial"/>
        </w:rPr>
      </w:pPr>
      <w:ins w:id="72" w:author="Groenewoud, Amber" w:date="2025-06-13T08:43:00Z" w16du:dateUtc="2025-06-13T06:43:00Z">
        <w:r w:rsidRPr="00B47640">
          <w:rPr>
            <w:rFonts w:cs="Arial"/>
          </w:rPr>
          <w:t xml:space="preserve">Indien van toepassing toetst de adviescommissie </w:t>
        </w:r>
      </w:ins>
      <w:ins w:id="73" w:author="Groenewoud, Amber" w:date="2025-06-13T08:44:00Z" w16du:dateUtc="2025-06-13T06:44:00Z">
        <w:r w:rsidRPr="00B47640">
          <w:rPr>
            <w:rFonts w:cs="Arial"/>
          </w:rPr>
          <w:t xml:space="preserve">of bij de watermaatregelen sprake is van 70% of 100% subsidie op basis van de </w:t>
        </w:r>
        <w:r w:rsidR="00676D76" w:rsidRPr="00B47640">
          <w:rPr>
            <w:rFonts w:cs="Arial"/>
          </w:rPr>
          <w:t xml:space="preserve">toelichting die is aangeleverd door de aanvrager met betrekking tot </w:t>
        </w:r>
        <w:r w:rsidR="000A1AB7" w:rsidRPr="00B47640">
          <w:rPr>
            <w:rFonts w:cs="Arial"/>
          </w:rPr>
          <w:t>de invloed op de beschikbaarheid van water.</w:t>
        </w:r>
      </w:ins>
    </w:p>
    <w:p w14:paraId="19A99518" w14:textId="77777777" w:rsidR="003A6B1E" w:rsidRPr="00B47640" w:rsidRDefault="003A6B1E" w:rsidP="0060647F">
      <w:pPr>
        <w:spacing w:line="276" w:lineRule="auto"/>
        <w:contextualSpacing/>
        <w:jc w:val="both"/>
        <w:rPr>
          <w:rFonts w:cs="Arial"/>
        </w:rPr>
      </w:pPr>
    </w:p>
    <w:p w14:paraId="19C98566" w14:textId="77777777" w:rsidR="003A6B1E" w:rsidRPr="00B47640" w:rsidRDefault="003A6B1E" w:rsidP="0060647F">
      <w:pPr>
        <w:pStyle w:val="Geenafstand"/>
        <w:spacing w:line="276" w:lineRule="auto"/>
        <w:jc w:val="both"/>
        <w:rPr>
          <w:rFonts w:ascii="Arial" w:hAnsi="Arial" w:cs="Arial"/>
          <w:b/>
          <w:bCs/>
          <w:sz w:val="20"/>
          <w:szCs w:val="20"/>
        </w:rPr>
      </w:pPr>
      <w:r w:rsidRPr="00B47640">
        <w:rPr>
          <w:rFonts w:ascii="Arial" w:hAnsi="Arial" w:cs="Arial"/>
          <w:b/>
          <w:bCs/>
          <w:sz w:val="20"/>
          <w:szCs w:val="20"/>
        </w:rPr>
        <w:t>Artikel 12  Bevoorschotting en deelbetaling</w:t>
      </w:r>
    </w:p>
    <w:p w14:paraId="630F5F10" w14:textId="706C2202" w:rsidR="003A6B1E" w:rsidRPr="00B47640" w:rsidRDefault="003A6B1E" w:rsidP="0060647F">
      <w:pPr>
        <w:pStyle w:val="Geenafstand"/>
        <w:numPr>
          <w:ilvl w:val="0"/>
          <w:numId w:val="6"/>
        </w:numPr>
        <w:spacing w:line="276" w:lineRule="auto"/>
        <w:ind w:left="284" w:hanging="284"/>
        <w:jc w:val="both"/>
        <w:rPr>
          <w:rFonts w:ascii="Arial" w:hAnsi="Arial" w:cs="Arial"/>
          <w:sz w:val="20"/>
          <w:szCs w:val="20"/>
        </w:rPr>
      </w:pPr>
      <w:r w:rsidRPr="00B47640">
        <w:rPr>
          <w:rFonts w:ascii="Arial" w:hAnsi="Arial" w:cs="Arial"/>
          <w:sz w:val="20"/>
          <w:szCs w:val="20"/>
        </w:rPr>
        <w:t xml:space="preserve">In aanvulling op het bepaalde in artikel 1.17 van de regeling kan een voorschot worden aangevraagd. Het voorschot bedraagt </w:t>
      </w:r>
      <w:commentRangeStart w:id="74"/>
      <w:commentRangeStart w:id="75"/>
      <w:commentRangeStart w:id="76"/>
      <w:del w:id="77" w:author="Groenewoud, Amber" w:date="2025-06-13T09:07:00Z" w16du:dateUtc="2025-06-13T07:07:00Z">
        <w:r w:rsidRPr="00B47640" w:rsidDel="0047358B">
          <w:rPr>
            <w:rFonts w:ascii="Arial" w:hAnsi="Arial" w:cs="Arial"/>
            <w:sz w:val="20"/>
            <w:szCs w:val="20"/>
          </w:rPr>
          <w:delText xml:space="preserve">ten hoogste </w:delText>
        </w:r>
        <w:commentRangeEnd w:id="74"/>
        <w:r w:rsidR="00D71483" w:rsidRPr="00B47640" w:rsidDel="0047358B">
          <w:rPr>
            <w:rStyle w:val="Verwijzingopmerking"/>
            <w:rFonts w:ascii="Arial" w:hAnsi="Arial" w:cs="Arial"/>
            <w:sz w:val="20"/>
            <w:szCs w:val="20"/>
          </w:rPr>
          <w:commentReference w:id="74"/>
        </w:r>
        <w:commentRangeEnd w:id="75"/>
        <w:r w:rsidR="00702840" w:rsidRPr="00B47640" w:rsidDel="0047358B">
          <w:rPr>
            <w:rStyle w:val="Verwijzingopmerking"/>
            <w:rFonts w:ascii="Arial" w:hAnsi="Arial" w:cs="Arial"/>
            <w:sz w:val="20"/>
            <w:szCs w:val="20"/>
          </w:rPr>
          <w:commentReference w:id="75"/>
        </w:r>
        <w:commentRangeEnd w:id="76"/>
        <w:r w:rsidR="001A2A08" w:rsidRPr="00B47640" w:rsidDel="0047358B">
          <w:rPr>
            <w:rStyle w:val="Verwijzingopmerking"/>
            <w:rFonts w:ascii="Arial" w:hAnsi="Arial" w:cs="Arial"/>
            <w:sz w:val="20"/>
            <w:szCs w:val="20"/>
          </w:rPr>
          <w:commentReference w:id="76"/>
        </w:r>
      </w:del>
      <w:r w:rsidRPr="00B47640">
        <w:rPr>
          <w:rFonts w:ascii="Arial" w:hAnsi="Arial" w:cs="Arial"/>
          <w:sz w:val="20"/>
          <w:szCs w:val="20"/>
        </w:rPr>
        <w:t xml:space="preserve">50% van de verleende subsidie. </w:t>
      </w:r>
      <w:commentRangeStart w:id="78"/>
      <w:r w:rsidRPr="00B47640">
        <w:rPr>
          <w:rFonts w:ascii="Arial" w:hAnsi="Arial" w:cs="Arial"/>
          <w:sz w:val="20"/>
          <w:szCs w:val="20"/>
        </w:rPr>
        <w:t>De hoogte van het voorschot kan na verlening niet meer worden gewijzigd.</w:t>
      </w:r>
      <w:commentRangeEnd w:id="78"/>
      <w:r w:rsidR="00860B65">
        <w:rPr>
          <w:rStyle w:val="Verwijzingopmerking"/>
        </w:rPr>
        <w:commentReference w:id="78"/>
      </w:r>
    </w:p>
    <w:p w14:paraId="5FBECDD0" w14:textId="77777777" w:rsidR="003A6B1E" w:rsidRPr="00B47640" w:rsidRDefault="003A6B1E" w:rsidP="0060647F">
      <w:pPr>
        <w:pStyle w:val="Geenafstand"/>
        <w:numPr>
          <w:ilvl w:val="0"/>
          <w:numId w:val="6"/>
        </w:numPr>
        <w:spacing w:line="276" w:lineRule="auto"/>
        <w:ind w:left="284" w:hanging="284"/>
        <w:jc w:val="both"/>
        <w:rPr>
          <w:rFonts w:ascii="Arial" w:hAnsi="Arial" w:cs="Arial"/>
          <w:sz w:val="20"/>
          <w:szCs w:val="20"/>
        </w:rPr>
      </w:pPr>
      <w:r w:rsidRPr="00B47640">
        <w:rPr>
          <w:rFonts w:ascii="Arial" w:hAnsi="Arial" w:cs="Arial"/>
          <w:sz w:val="20"/>
          <w:szCs w:val="20"/>
        </w:rPr>
        <w:t>Het aanvragen van een deelbetaling is mogelijk. In aanvulling op het bepaalde in artikel 1.18 van de regeling kan één keer per half kalenderjaar een aanvraag om een deelbetaling worden ingediend, waarop een uitbetaling kan plaatsvinden.</w:t>
      </w:r>
    </w:p>
    <w:p w14:paraId="35EA9F12" w14:textId="77777777" w:rsidR="003A6B1E" w:rsidRPr="00B47640" w:rsidRDefault="003A6B1E" w:rsidP="0060647F">
      <w:pPr>
        <w:pStyle w:val="Geenafstand"/>
        <w:numPr>
          <w:ilvl w:val="0"/>
          <w:numId w:val="6"/>
        </w:numPr>
        <w:spacing w:line="276" w:lineRule="auto"/>
        <w:ind w:left="284" w:hanging="284"/>
        <w:jc w:val="both"/>
        <w:rPr>
          <w:rFonts w:ascii="Arial" w:hAnsi="Arial" w:cs="Arial"/>
          <w:sz w:val="20"/>
          <w:szCs w:val="20"/>
        </w:rPr>
      </w:pPr>
      <w:r w:rsidRPr="00B47640">
        <w:rPr>
          <w:rFonts w:ascii="Arial" w:hAnsi="Arial" w:cs="Arial"/>
          <w:sz w:val="20"/>
          <w:szCs w:val="20"/>
        </w:rPr>
        <w:t>Voorschotten als bedoeld in artikel 1.17 van de regeling en deelbetalingen als bedoeld in artikel 1.18 derde lid van de regeling bedragen overeenkomstig artikel 1.18 vijfde lid van de regeling tezamen niet meer dan 90% van de verleende subsidie.</w:t>
      </w:r>
    </w:p>
    <w:p w14:paraId="04E54EB5" w14:textId="77777777" w:rsidR="003A6B1E" w:rsidRPr="00B47640" w:rsidRDefault="003A6B1E" w:rsidP="0060647F">
      <w:pPr>
        <w:spacing w:line="276" w:lineRule="auto"/>
        <w:jc w:val="both"/>
        <w:rPr>
          <w:rFonts w:cs="Arial"/>
        </w:rPr>
      </w:pPr>
    </w:p>
    <w:p w14:paraId="6C092F12" w14:textId="77777777" w:rsidR="003A6B1E" w:rsidRPr="00B47640" w:rsidRDefault="003A6B1E" w:rsidP="0060647F">
      <w:pPr>
        <w:spacing w:line="276" w:lineRule="auto"/>
        <w:jc w:val="both"/>
        <w:rPr>
          <w:rFonts w:cs="Arial"/>
          <w:b/>
          <w:bCs/>
        </w:rPr>
      </w:pPr>
      <w:r w:rsidRPr="00B47640">
        <w:rPr>
          <w:rFonts w:cs="Arial"/>
          <w:b/>
          <w:bCs/>
        </w:rPr>
        <w:t>Artikel 13  Weigeringsgronden</w:t>
      </w:r>
    </w:p>
    <w:p w14:paraId="375FC405" w14:textId="77777777" w:rsidR="003A6B1E" w:rsidRPr="00B47640" w:rsidRDefault="003A6B1E" w:rsidP="0060647F">
      <w:pPr>
        <w:spacing w:line="276" w:lineRule="auto"/>
        <w:jc w:val="both"/>
        <w:rPr>
          <w:rFonts w:cs="Arial"/>
        </w:rPr>
      </w:pPr>
      <w:r w:rsidRPr="00B47640">
        <w:rPr>
          <w:rFonts w:cs="Arial"/>
        </w:rPr>
        <w:t>Onverminderd het bepaalde in artikel 1.5 van de regeling wordt subsidie geweigerd indien:</w:t>
      </w:r>
    </w:p>
    <w:p w14:paraId="6FEFBEAB" w14:textId="065D476C" w:rsidR="003A6B1E" w:rsidRPr="00B47640" w:rsidRDefault="003A6B1E" w:rsidP="0060647F">
      <w:pPr>
        <w:pStyle w:val="Lijstalinea"/>
        <w:numPr>
          <w:ilvl w:val="0"/>
          <w:numId w:val="5"/>
        </w:numPr>
        <w:spacing w:line="276" w:lineRule="auto"/>
        <w:ind w:left="567" w:hanging="283"/>
        <w:contextualSpacing w:val="0"/>
        <w:jc w:val="both"/>
        <w:rPr>
          <w:rFonts w:cs="Arial"/>
        </w:rPr>
      </w:pPr>
      <w:r w:rsidRPr="00B47640">
        <w:rPr>
          <w:rFonts w:cs="Arial"/>
        </w:rPr>
        <w:t xml:space="preserve">niet wordt voldaan aan de subsidievereisten als bepaald in artikel 1.6 van de regeling of </w:t>
      </w:r>
      <w:commentRangeStart w:id="79"/>
      <w:commentRangeStart w:id="80"/>
      <w:r w:rsidRPr="00B47640">
        <w:rPr>
          <w:rFonts w:cs="Arial"/>
        </w:rPr>
        <w:t xml:space="preserve">artikel 9 </w:t>
      </w:r>
      <w:commentRangeEnd w:id="79"/>
      <w:r w:rsidR="00A04DCE" w:rsidRPr="00B47640">
        <w:rPr>
          <w:rStyle w:val="Verwijzingopmerking"/>
          <w:rFonts w:eastAsiaTheme="minorHAnsi" w:cs="Arial"/>
          <w:sz w:val="20"/>
          <w:szCs w:val="20"/>
          <w:lang w:eastAsia="en-US"/>
        </w:rPr>
        <w:commentReference w:id="79"/>
      </w:r>
      <w:commentRangeEnd w:id="80"/>
      <w:r w:rsidR="00702840" w:rsidRPr="00B47640">
        <w:rPr>
          <w:rStyle w:val="Verwijzingopmerking"/>
          <w:rFonts w:eastAsiaTheme="minorHAnsi" w:cs="Arial"/>
          <w:sz w:val="20"/>
          <w:szCs w:val="20"/>
          <w:lang w:eastAsia="en-US"/>
        </w:rPr>
        <w:commentReference w:id="80"/>
      </w:r>
      <w:r w:rsidRPr="00B47640">
        <w:rPr>
          <w:rFonts w:cs="Arial"/>
        </w:rPr>
        <w:t>van het openstellingsbesluit;</w:t>
      </w:r>
    </w:p>
    <w:p w14:paraId="5B729191" w14:textId="77777777" w:rsidR="003A6B1E" w:rsidRPr="00B47640" w:rsidRDefault="003A6B1E" w:rsidP="0060647F">
      <w:pPr>
        <w:pStyle w:val="Lijstalinea"/>
        <w:numPr>
          <w:ilvl w:val="0"/>
          <w:numId w:val="5"/>
        </w:numPr>
        <w:spacing w:line="276" w:lineRule="auto"/>
        <w:ind w:left="567" w:hanging="283"/>
        <w:jc w:val="both"/>
        <w:rPr>
          <w:rFonts w:cs="Arial"/>
        </w:rPr>
      </w:pPr>
      <w:r w:rsidRPr="00B47640">
        <w:rPr>
          <w:rFonts w:cs="Arial"/>
        </w:rPr>
        <w:t>de aanvraag wordt ontvangen buiten de openstellingsperiode als aangegeven in artikel 4 van dit openstellingsbesluit;</w:t>
      </w:r>
    </w:p>
    <w:p w14:paraId="554753CC" w14:textId="4389AACA" w:rsidR="003A6B1E" w:rsidRPr="00B47640" w:rsidRDefault="003A6B1E" w:rsidP="0060647F">
      <w:pPr>
        <w:pStyle w:val="Lijstalinea"/>
        <w:numPr>
          <w:ilvl w:val="0"/>
          <w:numId w:val="5"/>
        </w:numPr>
        <w:spacing w:after="160" w:line="276" w:lineRule="auto"/>
        <w:ind w:left="567" w:hanging="283"/>
        <w:jc w:val="both"/>
        <w:rPr>
          <w:rFonts w:cs="Arial"/>
        </w:rPr>
      </w:pPr>
      <w:r w:rsidRPr="00B47640">
        <w:rPr>
          <w:rFonts w:cs="Arial"/>
        </w:rPr>
        <w:t>de aanvrager niet voldoet aan de omschrijving onder artikel 3 van dit openstellingsbesluit;</w:t>
      </w:r>
    </w:p>
    <w:p w14:paraId="2C669712" w14:textId="5714069F" w:rsidR="003A6B1E" w:rsidRPr="00B47640" w:rsidRDefault="003A6B1E" w:rsidP="0060647F">
      <w:pPr>
        <w:pStyle w:val="Lijstalinea"/>
        <w:numPr>
          <w:ilvl w:val="0"/>
          <w:numId w:val="5"/>
        </w:numPr>
        <w:spacing w:line="276" w:lineRule="auto"/>
        <w:ind w:left="567" w:hanging="283"/>
        <w:contextualSpacing w:val="0"/>
        <w:jc w:val="both"/>
        <w:rPr>
          <w:rFonts w:cs="Arial"/>
        </w:rPr>
      </w:pPr>
      <w:r w:rsidRPr="00B47640">
        <w:rPr>
          <w:rFonts w:cs="Arial"/>
        </w:rPr>
        <w:t xml:space="preserve">overeenkomstig met artikel 6 van deze openstelling bij verlening van de aanvraag blijkt dat de totale subsidie minder bedraagt dan € </w:t>
      </w:r>
      <w:r w:rsidR="00304D80" w:rsidRPr="00B47640">
        <w:rPr>
          <w:rFonts w:cs="Arial"/>
        </w:rPr>
        <w:t>5</w:t>
      </w:r>
      <w:r w:rsidRPr="00B47640">
        <w:rPr>
          <w:rFonts w:cs="Arial"/>
        </w:rPr>
        <w:t>00.000,--;</w:t>
      </w:r>
    </w:p>
    <w:p w14:paraId="76BE5ED5" w14:textId="77777777" w:rsidR="003A6B1E" w:rsidRPr="00B47640" w:rsidRDefault="003A6B1E" w:rsidP="0060647F">
      <w:pPr>
        <w:pStyle w:val="Lijstalinea"/>
        <w:numPr>
          <w:ilvl w:val="0"/>
          <w:numId w:val="5"/>
        </w:numPr>
        <w:spacing w:after="160" w:line="276" w:lineRule="auto"/>
        <w:ind w:left="567" w:hanging="283"/>
        <w:jc w:val="both"/>
        <w:rPr>
          <w:rFonts w:cs="Arial"/>
        </w:rPr>
      </w:pPr>
      <w:r w:rsidRPr="00B47640">
        <w:rPr>
          <w:rFonts w:cs="Arial"/>
        </w:rPr>
        <w:t>de aanvraag niet voldoet aan de subsidiabele activiteiten zoals beschreven in artikel 2;</w:t>
      </w:r>
    </w:p>
    <w:p w14:paraId="004914A8" w14:textId="77777777" w:rsidR="003A6B1E" w:rsidRPr="00B47640" w:rsidRDefault="003A6B1E" w:rsidP="0060647F">
      <w:pPr>
        <w:pStyle w:val="Lijstalinea"/>
        <w:numPr>
          <w:ilvl w:val="0"/>
          <w:numId w:val="5"/>
        </w:numPr>
        <w:spacing w:line="276" w:lineRule="auto"/>
        <w:ind w:left="567" w:hanging="283"/>
        <w:jc w:val="both"/>
        <w:rPr>
          <w:rStyle w:val="Verwijzingopmerking"/>
          <w:rFonts w:cs="Arial"/>
          <w:sz w:val="20"/>
          <w:szCs w:val="20"/>
        </w:rPr>
      </w:pPr>
      <w:r w:rsidRPr="00B47640">
        <w:rPr>
          <w:rFonts w:cs="Arial"/>
        </w:rPr>
        <w:t>de aanvraag bij de in artikel 11 bedoelde rangschikking minder dan 30 punten behaalt.</w:t>
      </w:r>
    </w:p>
    <w:p w14:paraId="0EAA2D80" w14:textId="77777777" w:rsidR="003A6B1E" w:rsidRPr="00B47640" w:rsidRDefault="003A6B1E" w:rsidP="0060647F">
      <w:pPr>
        <w:pStyle w:val="Lijstalinea"/>
        <w:spacing w:line="276" w:lineRule="auto"/>
        <w:ind w:left="426"/>
        <w:jc w:val="both"/>
        <w:rPr>
          <w:rFonts w:cs="Arial"/>
        </w:rPr>
      </w:pPr>
    </w:p>
    <w:p w14:paraId="31A05162" w14:textId="1369D5D6" w:rsidR="003A6B1E" w:rsidRPr="00B47640" w:rsidRDefault="003A6B1E" w:rsidP="0060647F">
      <w:pPr>
        <w:spacing w:line="276" w:lineRule="auto"/>
        <w:jc w:val="both"/>
        <w:rPr>
          <w:rFonts w:cs="Arial"/>
          <w:b/>
          <w:bCs/>
        </w:rPr>
      </w:pPr>
      <w:r w:rsidRPr="00B47640">
        <w:rPr>
          <w:rFonts w:cs="Arial"/>
          <w:b/>
          <w:bCs/>
        </w:rPr>
        <w:t>Artikel 14  Verplichtingen</w:t>
      </w:r>
    </w:p>
    <w:p w14:paraId="6E5EE230" w14:textId="77777777" w:rsidR="003A6B1E" w:rsidRPr="00B47640" w:rsidRDefault="003A6B1E" w:rsidP="0060647F">
      <w:pPr>
        <w:pStyle w:val="Lijstalinea"/>
        <w:numPr>
          <w:ilvl w:val="0"/>
          <w:numId w:val="34"/>
        </w:numPr>
        <w:spacing w:line="276" w:lineRule="auto"/>
        <w:ind w:left="284" w:hanging="284"/>
        <w:jc w:val="both"/>
        <w:rPr>
          <w:rFonts w:cs="Arial"/>
        </w:rPr>
      </w:pPr>
      <w:r w:rsidRPr="00B47640">
        <w:rPr>
          <w:rFonts w:cs="Arial"/>
        </w:rPr>
        <w:t>In aanvulling op artikel 1.15 van de regeling is de subsidieontvanger verplicht de subsidiabele activiteit(en) uit te voeren binnen twee jaar na datum subsidieverlening en uiterlijk op 30 juni 2028;</w:t>
      </w:r>
    </w:p>
    <w:p w14:paraId="491849B1" w14:textId="6111E0DD" w:rsidR="003A6B1E" w:rsidRPr="00B47640" w:rsidRDefault="003A6B1E" w:rsidP="0060647F">
      <w:pPr>
        <w:pStyle w:val="Lijstalinea"/>
        <w:numPr>
          <w:ilvl w:val="0"/>
          <w:numId w:val="34"/>
        </w:numPr>
        <w:spacing w:line="276" w:lineRule="auto"/>
        <w:ind w:left="284" w:hanging="284"/>
        <w:jc w:val="both"/>
        <w:rPr>
          <w:rFonts w:cs="Arial"/>
        </w:rPr>
      </w:pPr>
      <w:r w:rsidRPr="00B47640">
        <w:rPr>
          <w:rFonts w:cs="Arial"/>
        </w:rPr>
        <w:t xml:space="preserve">In aanvulling op artikel 1.15 derde lid onder d van de regeling is subsidieontvanger verplicht de niet productieve investering in stand te houden voor tien jaar, met uitzondering van Bijlage 1, categorie 2 in welk geval de instandhoudingsverplichting minimaal drie jaar bedraagt, vanaf het moment van </w:t>
      </w:r>
      <w:r w:rsidR="00702840" w:rsidRPr="00B47640">
        <w:rPr>
          <w:rFonts w:cs="Arial"/>
        </w:rPr>
        <w:t>vaststellingsbrief</w:t>
      </w:r>
      <w:commentRangeStart w:id="81"/>
      <w:commentRangeEnd w:id="81"/>
      <w:r w:rsidR="00770B01" w:rsidRPr="00B47640">
        <w:rPr>
          <w:rStyle w:val="Verwijzingopmerking"/>
          <w:rFonts w:eastAsiaTheme="minorHAnsi" w:cs="Arial"/>
          <w:sz w:val="20"/>
          <w:szCs w:val="20"/>
          <w:lang w:eastAsia="en-US"/>
        </w:rPr>
        <w:commentReference w:id="81"/>
      </w:r>
      <w:r w:rsidR="00702840" w:rsidRPr="00B47640">
        <w:rPr>
          <w:rFonts w:cs="Arial"/>
        </w:rPr>
        <w:t>;</w:t>
      </w:r>
    </w:p>
    <w:p w14:paraId="51F0A2F9" w14:textId="60882A98" w:rsidR="00702840" w:rsidRPr="00B47640" w:rsidRDefault="00702840" w:rsidP="0060647F">
      <w:pPr>
        <w:pStyle w:val="Lijstalinea"/>
        <w:numPr>
          <w:ilvl w:val="0"/>
          <w:numId w:val="34"/>
        </w:numPr>
        <w:spacing w:line="276" w:lineRule="auto"/>
        <w:ind w:left="284" w:hanging="284"/>
        <w:jc w:val="both"/>
        <w:rPr>
          <w:rFonts w:cs="Arial"/>
        </w:rPr>
      </w:pPr>
      <w:commentRangeStart w:id="82"/>
      <w:commentRangeStart w:id="83"/>
      <w:commentRangeStart w:id="84"/>
      <w:r w:rsidRPr="00B47640">
        <w:rPr>
          <w:rFonts w:cs="Arial"/>
        </w:rPr>
        <w:t xml:space="preserve">Maatregel 2 van bijlage </w:t>
      </w:r>
      <w:commentRangeEnd w:id="82"/>
      <w:r w:rsidRPr="00B47640">
        <w:rPr>
          <w:rStyle w:val="Verwijzingopmerking"/>
          <w:rFonts w:eastAsiaTheme="minorHAnsi" w:cs="Arial"/>
          <w:sz w:val="20"/>
          <w:szCs w:val="20"/>
          <w:lang w:eastAsia="en-US"/>
        </w:rPr>
        <w:commentReference w:id="82"/>
      </w:r>
      <w:r w:rsidRPr="00B47640">
        <w:rPr>
          <w:rFonts w:cs="Arial"/>
        </w:rPr>
        <w:t xml:space="preserve">1 verplicht een (spuit)vrije bufferzone van minimaal 50 meter waarin geen gewasbeschermingsmiddelen (glyfosaat, herbiciden, insecticiden, fungiciden en/of biociden) worden toegepast gedurende de instandhoudingsperiode (dit geldt ook indien naastgelegen perceel van een andere eigenaar en/of beheerder is). Daarnaast wordt in deze spuitvrijzone geen zaai- en plantmateriaal toegepast dat is behandeld met gewasbeschermingsmiddelen; </w:t>
      </w:r>
      <w:commentRangeEnd w:id="83"/>
      <w:r w:rsidRPr="00B47640">
        <w:rPr>
          <w:rStyle w:val="Verwijzingopmerking"/>
          <w:rFonts w:eastAsiaTheme="minorHAnsi" w:cs="Arial"/>
          <w:sz w:val="20"/>
          <w:szCs w:val="20"/>
          <w:lang w:eastAsia="en-US"/>
        </w:rPr>
        <w:commentReference w:id="83"/>
      </w:r>
      <w:commentRangeEnd w:id="84"/>
      <w:r w:rsidRPr="00B47640">
        <w:rPr>
          <w:rStyle w:val="Verwijzingopmerking"/>
          <w:rFonts w:eastAsiaTheme="minorHAnsi" w:cs="Arial"/>
          <w:sz w:val="20"/>
          <w:szCs w:val="20"/>
          <w:lang w:eastAsia="en-US"/>
        </w:rPr>
        <w:commentReference w:id="84"/>
      </w:r>
    </w:p>
    <w:p w14:paraId="43CFE7B0" w14:textId="5E3D2D09" w:rsidR="003A6B1E" w:rsidRPr="00B47640" w:rsidRDefault="003A6B1E" w:rsidP="0060647F">
      <w:pPr>
        <w:pStyle w:val="Lijstalinea"/>
        <w:numPr>
          <w:ilvl w:val="0"/>
          <w:numId w:val="34"/>
        </w:numPr>
        <w:spacing w:line="276" w:lineRule="auto"/>
        <w:ind w:left="284" w:hanging="284"/>
        <w:jc w:val="both"/>
        <w:rPr>
          <w:rFonts w:cs="Arial"/>
        </w:rPr>
      </w:pPr>
      <w:r w:rsidRPr="00B47640">
        <w:rPr>
          <w:rFonts w:cs="Arial"/>
        </w:rPr>
        <w:t>Voor de duur van minimaal de termijn van de instandhoudingsplicht is het herstelde pad, waaraan subsidie is verleend onder Bijlage 1 categorie 11, opengesteld voor wandelaars, behoudens eventuele beperkingen tijdens het broedseizoen. Daarnaast heeft het Recreatieschap bij investeringen die vallen onder Bijlage 1 categorie 11 toestemming om langs het pad markeringen te plaatsen en deze te onderhouden;</w:t>
      </w:r>
    </w:p>
    <w:p w14:paraId="5F711A6C" w14:textId="6BF5983F" w:rsidR="003A6B1E" w:rsidRPr="00B47640" w:rsidRDefault="003A6B1E" w:rsidP="0060647F">
      <w:pPr>
        <w:pStyle w:val="Lijstalinea"/>
        <w:numPr>
          <w:ilvl w:val="0"/>
          <w:numId w:val="34"/>
        </w:numPr>
        <w:spacing w:line="276" w:lineRule="auto"/>
        <w:ind w:left="284" w:hanging="284"/>
        <w:jc w:val="both"/>
        <w:rPr>
          <w:rFonts w:cs="Arial"/>
        </w:rPr>
      </w:pPr>
      <w:r w:rsidRPr="00B47640">
        <w:rPr>
          <w:rFonts w:cs="Arial"/>
        </w:rPr>
        <w:t>Het eventueel vrijkomen van grond binnen het project mag niet leiden tot demping van sloten en/of greppels;</w:t>
      </w:r>
    </w:p>
    <w:p w14:paraId="110F7C33" w14:textId="1277D123" w:rsidR="003A6B1E" w:rsidRDefault="003A6B1E" w:rsidP="0060647F">
      <w:pPr>
        <w:pStyle w:val="Lijstalinea"/>
        <w:numPr>
          <w:ilvl w:val="0"/>
          <w:numId w:val="34"/>
        </w:numPr>
        <w:spacing w:line="276" w:lineRule="auto"/>
        <w:ind w:left="284" w:hanging="284"/>
        <w:jc w:val="both"/>
        <w:rPr>
          <w:rFonts w:cs="Arial"/>
        </w:rPr>
      </w:pPr>
      <w:r w:rsidRPr="00B47640">
        <w:rPr>
          <w:rFonts w:cs="Arial"/>
        </w:rPr>
        <w:t>Het voorkomen van oeverafkalving (</w:t>
      </w:r>
      <w:commentRangeStart w:id="85"/>
      <w:commentRangeStart w:id="86"/>
      <w:r w:rsidRPr="00B47640">
        <w:rPr>
          <w:rFonts w:cs="Arial"/>
        </w:rPr>
        <w:t xml:space="preserve">categorie 12), de aanleg </w:t>
      </w:r>
      <w:commentRangeEnd w:id="85"/>
      <w:r w:rsidRPr="00B47640">
        <w:rPr>
          <w:rStyle w:val="Verwijzingopmerking"/>
          <w:rFonts w:eastAsiaTheme="minorHAnsi" w:cs="Arial"/>
          <w:sz w:val="20"/>
          <w:szCs w:val="20"/>
          <w:lang w:eastAsia="en-US"/>
        </w:rPr>
        <w:commentReference w:id="85"/>
      </w:r>
      <w:commentRangeEnd w:id="86"/>
      <w:r w:rsidR="00E173C6" w:rsidRPr="00B47640">
        <w:rPr>
          <w:rStyle w:val="Verwijzingopmerking"/>
          <w:rFonts w:eastAsiaTheme="minorHAnsi" w:cs="Arial"/>
          <w:sz w:val="20"/>
          <w:szCs w:val="20"/>
          <w:lang w:eastAsia="en-US"/>
        </w:rPr>
        <w:commentReference w:id="86"/>
      </w:r>
      <w:r w:rsidRPr="00B47640">
        <w:rPr>
          <w:rFonts w:cs="Arial"/>
        </w:rPr>
        <w:t>van natuurvriendelijke oevers (categorie 13), het verbreden van sloten en verflauwen van oevers (categorie 14), de aanleg van infiltratiegreppels en -gronden in zandgebieden (categorie 15)</w:t>
      </w:r>
      <w:r w:rsidR="000443BB" w:rsidRPr="00B47640">
        <w:rPr>
          <w:rFonts w:cs="Arial"/>
        </w:rPr>
        <w:t>,</w:t>
      </w:r>
      <w:r w:rsidR="000F62CE" w:rsidRPr="00B47640">
        <w:rPr>
          <w:rFonts w:cs="Arial"/>
        </w:rPr>
        <w:t xml:space="preserve"> </w:t>
      </w:r>
      <w:r w:rsidR="00580D0F" w:rsidRPr="00B47640">
        <w:rPr>
          <w:rFonts w:cs="Arial"/>
        </w:rPr>
        <w:t>p</w:t>
      </w:r>
      <w:r w:rsidR="00074B05" w:rsidRPr="00B47640">
        <w:rPr>
          <w:rFonts w:eastAsia="Arial" w:cs="Arial"/>
        </w:rPr>
        <w:t>eilverhogingen of opheffen bemalingen (categorie 16</w:t>
      </w:r>
      <w:r w:rsidR="00ED337C" w:rsidRPr="00B47640">
        <w:rPr>
          <w:rFonts w:eastAsia="Arial" w:cs="Arial"/>
        </w:rPr>
        <w:t xml:space="preserve">), </w:t>
      </w:r>
      <w:r w:rsidR="00E60317" w:rsidRPr="00B47640">
        <w:rPr>
          <w:rFonts w:eastAsia="Arial" w:cs="Arial"/>
        </w:rPr>
        <w:t>v</w:t>
      </w:r>
      <w:r w:rsidR="002A2B04" w:rsidRPr="00B47640">
        <w:rPr>
          <w:rFonts w:eastAsia="Arial" w:cs="Arial"/>
        </w:rPr>
        <w:t xml:space="preserve">erhogen van slootbodems en duikers </w:t>
      </w:r>
      <w:r w:rsidR="00E60317" w:rsidRPr="00B47640">
        <w:rPr>
          <w:rFonts w:eastAsia="Arial" w:cs="Arial"/>
        </w:rPr>
        <w:t xml:space="preserve">(categorie </w:t>
      </w:r>
      <w:r w:rsidR="00407866" w:rsidRPr="00B47640">
        <w:rPr>
          <w:rFonts w:eastAsia="Arial" w:cs="Arial"/>
        </w:rPr>
        <w:t>17)</w:t>
      </w:r>
      <w:r w:rsidR="00373F72" w:rsidRPr="00B47640">
        <w:rPr>
          <w:rFonts w:eastAsia="Arial" w:cs="Arial"/>
        </w:rPr>
        <w:t xml:space="preserve"> </w:t>
      </w:r>
      <w:r w:rsidR="00373F72" w:rsidRPr="00B47640">
        <w:rPr>
          <w:rFonts w:cs="Arial"/>
        </w:rPr>
        <w:t>en</w:t>
      </w:r>
      <w:r w:rsidR="00F67B55" w:rsidRPr="00B47640">
        <w:rPr>
          <w:rFonts w:cs="Arial"/>
        </w:rPr>
        <w:t xml:space="preserve"> p</w:t>
      </w:r>
      <w:r w:rsidR="00373F72" w:rsidRPr="00B47640">
        <w:rPr>
          <w:rFonts w:eastAsia="Arial" w:cs="Arial"/>
        </w:rPr>
        <w:t>laatsen van stuwen</w:t>
      </w:r>
      <w:r w:rsidR="00373F72" w:rsidRPr="00B47640">
        <w:rPr>
          <w:rFonts w:cs="Arial"/>
        </w:rPr>
        <w:t xml:space="preserve"> </w:t>
      </w:r>
      <w:r w:rsidR="00F67B55" w:rsidRPr="00B47640">
        <w:rPr>
          <w:rFonts w:cs="Arial"/>
        </w:rPr>
        <w:t>(categorie 18)</w:t>
      </w:r>
      <w:r w:rsidR="00AE7FDA" w:rsidRPr="00B47640">
        <w:rPr>
          <w:rFonts w:cs="Arial"/>
        </w:rPr>
        <w:t xml:space="preserve">, </w:t>
      </w:r>
      <w:r w:rsidRPr="00B47640">
        <w:rPr>
          <w:rFonts w:cs="Arial"/>
        </w:rPr>
        <w:t>zijn alleen subsidiabel indien dit wordt gecombineerd met één of meerdere maatregelen van de categorieë</w:t>
      </w:r>
      <w:r w:rsidR="000F62CE" w:rsidRPr="00B47640">
        <w:rPr>
          <w:rFonts w:cs="Arial"/>
        </w:rPr>
        <w:t>n 1</w:t>
      </w:r>
      <w:r w:rsidRPr="00B47640">
        <w:rPr>
          <w:rFonts w:cs="Arial"/>
        </w:rPr>
        <w:t xml:space="preserve"> tot en met 11. De activiteiten mogen op verschillende percelen worden uitgevoerd, maar dienen gezamenlijk aan integraal systeemherstel bij te dragen</w:t>
      </w:r>
      <w:r w:rsidR="0060647F">
        <w:rPr>
          <w:rFonts w:cs="Arial"/>
        </w:rPr>
        <w:t>.</w:t>
      </w:r>
    </w:p>
    <w:p w14:paraId="25682299" w14:textId="77777777" w:rsidR="0060647F" w:rsidRDefault="0060647F" w:rsidP="0060647F">
      <w:pPr>
        <w:pStyle w:val="Lijstalinea"/>
        <w:spacing w:line="276" w:lineRule="auto"/>
        <w:ind w:left="284"/>
        <w:jc w:val="both"/>
        <w:rPr>
          <w:rFonts w:cs="Arial"/>
        </w:rPr>
      </w:pPr>
    </w:p>
    <w:p w14:paraId="3FC70A91" w14:textId="77777777" w:rsidR="0060647F" w:rsidRPr="00B47640" w:rsidRDefault="0060647F" w:rsidP="0060647F">
      <w:pPr>
        <w:pStyle w:val="Lijstalinea"/>
        <w:spacing w:line="276" w:lineRule="auto"/>
        <w:ind w:left="284"/>
        <w:jc w:val="both"/>
        <w:rPr>
          <w:rFonts w:cs="Arial"/>
        </w:rPr>
      </w:pPr>
    </w:p>
    <w:p w14:paraId="1A1C77A3" w14:textId="77777777" w:rsidR="003A6B1E" w:rsidRPr="00B47640" w:rsidRDefault="003A6B1E" w:rsidP="0060647F">
      <w:pPr>
        <w:spacing w:line="276" w:lineRule="auto"/>
        <w:jc w:val="both"/>
        <w:rPr>
          <w:rFonts w:cs="Arial"/>
        </w:rPr>
      </w:pPr>
    </w:p>
    <w:p w14:paraId="51266A27" w14:textId="77777777" w:rsidR="003A6B1E" w:rsidRPr="00B47640" w:rsidRDefault="003A6B1E" w:rsidP="0060647F">
      <w:pPr>
        <w:spacing w:line="276" w:lineRule="auto"/>
        <w:jc w:val="both"/>
        <w:rPr>
          <w:rFonts w:cs="Arial"/>
          <w:b/>
          <w:bCs/>
        </w:rPr>
      </w:pPr>
      <w:r w:rsidRPr="00B47640">
        <w:rPr>
          <w:rFonts w:cs="Arial"/>
          <w:b/>
          <w:bCs/>
        </w:rPr>
        <w:lastRenderedPageBreak/>
        <w:t>Artikel 15  Slotbepalingen</w:t>
      </w:r>
    </w:p>
    <w:p w14:paraId="49C32E03" w14:textId="77777777" w:rsidR="003A6B1E" w:rsidRPr="00B47640" w:rsidRDefault="003A6B1E" w:rsidP="0060647F">
      <w:pPr>
        <w:spacing w:line="276" w:lineRule="auto"/>
        <w:ind w:left="284" w:hanging="284"/>
        <w:jc w:val="both"/>
        <w:rPr>
          <w:rFonts w:cs="Arial"/>
        </w:rPr>
      </w:pPr>
      <w:r w:rsidRPr="00B47640">
        <w:rPr>
          <w:rFonts w:cs="Arial"/>
        </w:rPr>
        <w:t>1.</w:t>
      </w:r>
      <w:r w:rsidRPr="00B47640">
        <w:rPr>
          <w:rFonts w:cs="Arial"/>
        </w:rPr>
        <w:tab/>
        <w:t>Dit openstellingsbesluit treedt in werking op de eerste dag na bekendmaking in het Provinciaal Blad waarin zij wordt geplaatst;</w:t>
      </w:r>
    </w:p>
    <w:p w14:paraId="5FC90CBE" w14:textId="77777777" w:rsidR="003A6B1E" w:rsidRPr="00B47640" w:rsidRDefault="003A6B1E" w:rsidP="0060647F">
      <w:pPr>
        <w:spacing w:line="276" w:lineRule="auto"/>
        <w:ind w:left="284" w:hanging="284"/>
        <w:jc w:val="both"/>
        <w:rPr>
          <w:rFonts w:cs="Arial"/>
        </w:rPr>
      </w:pPr>
      <w:r w:rsidRPr="00B47640">
        <w:rPr>
          <w:rFonts w:cs="Arial"/>
        </w:rPr>
        <w:t xml:space="preserve">2. </w:t>
      </w:r>
      <w:r w:rsidRPr="00B47640">
        <w:rPr>
          <w:rFonts w:cs="Arial"/>
        </w:rPr>
        <w:tab/>
        <w:t>Bijlage 1 maakt integraal onderdeel uit van dit openstellingsbesluit.</w:t>
      </w:r>
    </w:p>
    <w:p w14:paraId="3EFAC531" w14:textId="77777777" w:rsidR="003A6B1E" w:rsidRPr="00B47640" w:rsidRDefault="003A6B1E" w:rsidP="0060647F">
      <w:pPr>
        <w:spacing w:line="276" w:lineRule="auto"/>
        <w:jc w:val="both"/>
        <w:rPr>
          <w:rFonts w:cs="Arial"/>
          <w:b/>
          <w:bCs/>
        </w:rPr>
      </w:pPr>
    </w:p>
    <w:p w14:paraId="356BBF6B" w14:textId="77777777" w:rsidR="003A6B1E" w:rsidRPr="00B47640" w:rsidRDefault="003A6B1E" w:rsidP="0060647F">
      <w:pPr>
        <w:spacing w:line="276" w:lineRule="auto"/>
        <w:jc w:val="both"/>
        <w:rPr>
          <w:rFonts w:cs="Arial"/>
          <w:b/>
          <w:bCs/>
        </w:rPr>
      </w:pPr>
      <w:r w:rsidRPr="00B47640">
        <w:rPr>
          <w:rFonts w:cs="Arial"/>
          <w:b/>
          <w:bCs/>
        </w:rPr>
        <w:t>Artikel 16  Citeertitel</w:t>
      </w:r>
    </w:p>
    <w:p w14:paraId="019B44D1" w14:textId="77777777" w:rsidR="003A6B1E" w:rsidRPr="00B47640" w:rsidRDefault="003A6B1E" w:rsidP="0060647F">
      <w:pPr>
        <w:spacing w:line="276" w:lineRule="auto"/>
        <w:jc w:val="both"/>
        <w:rPr>
          <w:rFonts w:cs="Arial"/>
        </w:rPr>
      </w:pPr>
      <w:r w:rsidRPr="00B47640">
        <w:rPr>
          <w:rFonts w:cs="Arial"/>
        </w:rPr>
        <w:t xml:space="preserve">Dit openstellingsbesluit wordt aangehaald als: </w:t>
      </w:r>
      <w:r w:rsidRPr="00B47640">
        <w:rPr>
          <w:rFonts w:cs="Arial"/>
          <w:i/>
          <w:iCs/>
        </w:rPr>
        <w:t>Openstellingsbesluit GLB-NSP Herstel agrarisch cultuurlandschap op landbouwbedrijven 2025 provincie Fryslân.</w:t>
      </w:r>
    </w:p>
    <w:p w14:paraId="3CABAA57" w14:textId="77777777" w:rsidR="003A6B1E" w:rsidRPr="00B47640" w:rsidRDefault="003A6B1E" w:rsidP="0060647F">
      <w:pPr>
        <w:spacing w:line="276" w:lineRule="auto"/>
        <w:jc w:val="both"/>
        <w:rPr>
          <w:rFonts w:cs="Arial"/>
          <w:i/>
          <w:iCs/>
        </w:rPr>
      </w:pPr>
      <w:r w:rsidRPr="00B47640">
        <w:rPr>
          <w:rFonts w:cs="Arial"/>
        </w:rPr>
        <w:br/>
      </w:r>
      <w:r w:rsidRPr="00B47640">
        <w:rPr>
          <w:rFonts w:cs="Arial"/>
          <w:i/>
          <w:iCs/>
        </w:rPr>
        <w:t xml:space="preserve">Aldus vastgesteld in de vergadering van Gedeputeerde Staten van Fryslân van </w:t>
      </w:r>
      <w:r w:rsidRPr="00B47640">
        <w:rPr>
          <w:rFonts w:cs="Arial"/>
          <w:i/>
          <w:iCs/>
          <w:highlight w:val="yellow"/>
        </w:rPr>
        <w:t>XX XX</w:t>
      </w:r>
      <w:r w:rsidRPr="00B47640">
        <w:rPr>
          <w:rFonts w:cs="Arial"/>
          <w:i/>
          <w:highlight w:val="yellow"/>
        </w:rPr>
        <w:t xml:space="preserve"> 2025.</w:t>
      </w:r>
    </w:p>
    <w:p w14:paraId="20B2B016" w14:textId="77777777" w:rsidR="003A6B1E" w:rsidRPr="00B47640" w:rsidRDefault="003A6B1E" w:rsidP="0060647F">
      <w:pPr>
        <w:spacing w:line="276" w:lineRule="auto"/>
        <w:jc w:val="both"/>
        <w:rPr>
          <w:rFonts w:cs="Arial"/>
          <w:i/>
          <w:iCs/>
        </w:rPr>
      </w:pPr>
    </w:p>
    <w:p w14:paraId="021A1131" w14:textId="47DE8AE5" w:rsidR="003A6B1E" w:rsidRPr="00B47640" w:rsidRDefault="003A6B1E" w:rsidP="0060647F">
      <w:pPr>
        <w:spacing w:line="276" w:lineRule="auto"/>
        <w:jc w:val="both"/>
        <w:rPr>
          <w:rFonts w:cs="Arial"/>
          <w:i/>
          <w:iCs/>
        </w:rPr>
      </w:pPr>
      <w:r w:rsidRPr="00B47640">
        <w:rPr>
          <w:rFonts w:cs="Arial"/>
          <w:i/>
          <w:iCs/>
        </w:rPr>
        <w:t>Voorzitter drs. A.A.M. Brok,</w:t>
      </w:r>
    </w:p>
    <w:p w14:paraId="3D122612" w14:textId="77777777" w:rsidR="003A6B1E" w:rsidRPr="00B47640" w:rsidRDefault="003A6B1E" w:rsidP="0060647F">
      <w:pPr>
        <w:spacing w:line="276" w:lineRule="auto"/>
        <w:jc w:val="both"/>
        <w:rPr>
          <w:rFonts w:cs="Arial"/>
          <w:i/>
          <w:iCs/>
        </w:rPr>
      </w:pPr>
    </w:p>
    <w:p w14:paraId="7C4B4CE4" w14:textId="77777777" w:rsidR="003A6B1E" w:rsidRPr="00B47640" w:rsidRDefault="003A6B1E" w:rsidP="0060647F">
      <w:pPr>
        <w:spacing w:line="276" w:lineRule="auto"/>
        <w:jc w:val="both"/>
        <w:rPr>
          <w:rFonts w:cs="Arial"/>
        </w:rPr>
      </w:pPr>
      <w:r w:rsidRPr="00B47640">
        <w:rPr>
          <w:rFonts w:cs="Arial"/>
          <w:i/>
          <w:iCs/>
        </w:rPr>
        <w:t>Secretaris drs. ing. J.J. Algra</w:t>
      </w:r>
    </w:p>
    <w:p w14:paraId="6FD1BB30" w14:textId="77777777" w:rsidR="003A6B1E" w:rsidRPr="00B47640" w:rsidRDefault="003A6B1E" w:rsidP="0060647F">
      <w:pPr>
        <w:spacing w:after="160" w:line="276" w:lineRule="auto"/>
        <w:jc w:val="both"/>
        <w:rPr>
          <w:rFonts w:cs="Arial"/>
          <w:b/>
          <w:bCs/>
        </w:rPr>
      </w:pPr>
      <w:r w:rsidRPr="00B47640">
        <w:rPr>
          <w:rFonts w:cs="Arial"/>
          <w:b/>
          <w:bCs/>
        </w:rPr>
        <w:br w:type="page"/>
      </w:r>
    </w:p>
    <w:p w14:paraId="5C072416" w14:textId="3F833D25" w:rsidR="003A6B1E" w:rsidRPr="00B47640" w:rsidRDefault="003A6B1E" w:rsidP="0060647F">
      <w:pPr>
        <w:spacing w:after="160" w:line="276" w:lineRule="auto"/>
        <w:jc w:val="both"/>
        <w:rPr>
          <w:rFonts w:cs="Arial"/>
          <w:b/>
          <w:bCs/>
        </w:rPr>
      </w:pPr>
      <w:r w:rsidRPr="00B47640">
        <w:rPr>
          <w:rFonts w:cs="Arial"/>
          <w:b/>
          <w:bCs/>
        </w:rPr>
        <w:lastRenderedPageBreak/>
        <w:t>Bijlage 1 Maatregelenlijst</w:t>
      </w:r>
      <w:r w:rsidRPr="00B47640">
        <w:rPr>
          <w:rFonts w:eastAsiaTheme="minorEastAsia" w:cs="Arial"/>
          <w:b/>
        </w:rPr>
        <w:t xml:space="preserve"> </w:t>
      </w:r>
      <w:r w:rsidRPr="00B47640">
        <w:rPr>
          <w:rFonts w:cs="Arial"/>
          <w:b/>
          <w:bCs/>
        </w:rPr>
        <w:t>herstel en inrichting van het agrarisch cultuurlandschap</w:t>
      </w:r>
    </w:p>
    <w:p w14:paraId="19003F61" w14:textId="77777777" w:rsidR="003A6B1E" w:rsidRPr="00B47640" w:rsidRDefault="003A6B1E" w:rsidP="0060647F">
      <w:pPr>
        <w:spacing w:line="276" w:lineRule="auto"/>
        <w:jc w:val="both"/>
        <w:rPr>
          <w:rFonts w:cs="Arial"/>
          <w:b/>
          <w:bCs/>
        </w:rPr>
      </w:pPr>
    </w:p>
    <w:tbl>
      <w:tblPr>
        <w:tblStyle w:val="Onopgemaaktetabel2"/>
        <w:tblW w:w="11340" w:type="dxa"/>
        <w:tblInd w:w="-1134" w:type="dxa"/>
        <w:tblLayout w:type="fixed"/>
        <w:tblLook w:val="04A0" w:firstRow="1" w:lastRow="0" w:firstColumn="1" w:lastColumn="0" w:noHBand="0" w:noVBand="1"/>
      </w:tblPr>
      <w:tblGrid>
        <w:gridCol w:w="2410"/>
        <w:gridCol w:w="4678"/>
        <w:gridCol w:w="4252"/>
      </w:tblGrid>
      <w:tr w:rsidR="003A6B1E" w:rsidRPr="0060647F" w14:paraId="286679E6" w14:textId="77777777" w:rsidTr="00D4077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0" w:type="dxa"/>
          </w:tcPr>
          <w:p w14:paraId="398C287B" w14:textId="28CD98FF" w:rsidR="003A6B1E" w:rsidRPr="0060647F" w:rsidRDefault="003A6B1E" w:rsidP="00651C41">
            <w:pPr>
              <w:jc w:val="both"/>
              <w:rPr>
                <w:rFonts w:cs="Arial"/>
                <w:sz w:val="18"/>
                <w:szCs w:val="18"/>
              </w:rPr>
            </w:pPr>
            <w:r w:rsidRPr="0060647F">
              <w:rPr>
                <w:rFonts w:eastAsia="Arial" w:cs="Arial"/>
                <w:color w:val="000000" w:themeColor="text1"/>
                <w:sz w:val="18"/>
                <w:szCs w:val="18"/>
              </w:rPr>
              <w:t>Inrichtingsmaatregel</w:t>
            </w:r>
          </w:p>
        </w:tc>
        <w:tc>
          <w:tcPr>
            <w:tcW w:w="4678" w:type="dxa"/>
          </w:tcPr>
          <w:p w14:paraId="50F9D205" w14:textId="77777777" w:rsidR="003A6B1E" w:rsidRPr="0060647F" w:rsidRDefault="003A6B1E" w:rsidP="00651C41">
            <w:pPr>
              <w:jc w:val="both"/>
              <w:cnfStyle w:val="100000000000" w:firstRow="1"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color w:val="000000" w:themeColor="text1"/>
                <w:sz w:val="18"/>
                <w:szCs w:val="18"/>
              </w:rPr>
              <w:t>Geografische begrenzing op basis van  landschapstypenkaart, Cultuurhistorische Kaart, topografische kaart of Natuurbeheerplan</w:t>
            </w:r>
          </w:p>
        </w:tc>
        <w:tc>
          <w:tcPr>
            <w:tcW w:w="4252" w:type="dxa"/>
          </w:tcPr>
          <w:p w14:paraId="1AFAF3C5" w14:textId="77777777" w:rsidR="003A6B1E" w:rsidRPr="0060647F" w:rsidRDefault="003A6B1E" w:rsidP="00651C41">
            <w:pPr>
              <w:jc w:val="both"/>
              <w:cnfStyle w:val="100000000000" w:firstRow="1"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color w:val="000000" w:themeColor="text1"/>
                <w:sz w:val="18"/>
                <w:szCs w:val="18"/>
              </w:rPr>
              <w:t>Subsidiabele activiteit</w:t>
            </w:r>
          </w:p>
        </w:tc>
      </w:tr>
      <w:tr w:rsidR="003A6B1E" w:rsidRPr="0060647F" w:rsidDel="00231046" w14:paraId="418EC2F9" w14:textId="77777777" w:rsidTr="00D407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0" w:type="dxa"/>
          </w:tcPr>
          <w:p w14:paraId="7E5F4245" w14:textId="77777777" w:rsidR="003A6B1E" w:rsidRPr="0060647F" w:rsidRDefault="003A6B1E" w:rsidP="00651C41">
            <w:pPr>
              <w:jc w:val="both"/>
              <w:rPr>
                <w:rFonts w:eastAsia="Arial" w:cs="Arial"/>
                <w:b w:val="0"/>
                <w:bCs w:val="0"/>
                <w:sz w:val="18"/>
                <w:szCs w:val="18"/>
              </w:rPr>
            </w:pPr>
            <w:r w:rsidRPr="0060647F">
              <w:rPr>
                <w:rFonts w:cs="Arial"/>
                <w:sz w:val="18"/>
                <w:szCs w:val="18"/>
              </w:rPr>
              <w:t>1. Herstel en aanleg groenstructuren in dorpen en buurtschappen</w:t>
            </w:r>
          </w:p>
        </w:tc>
        <w:tc>
          <w:tcPr>
            <w:tcW w:w="4678" w:type="dxa"/>
          </w:tcPr>
          <w:p w14:paraId="277E497A"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cs="Arial"/>
                <w:sz w:val="18"/>
                <w:szCs w:val="18"/>
              </w:rPr>
              <w:t>Alle kernen en buurtschappen die op de website www.topotijdreis.nl op de kaartlaag 2023 met vette letters zijn aangegeven (bij een schaalgrootte van 0,2 km) en die op het moment van aanvragen minder dan 10.000 inwoners hebben.</w:t>
            </w:r>
          </w:p>
          <w:p w14:paraId="32D5A344"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p>
          <w:p w14:paraId="48E5284B"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cs="Arial"/>
                <w:sz w:val="18"/>
                <w:szCs w:val="18"/>
              </w:rPr>
              <w:t xml:space="preserve">Voor kernen is deze maatregel begrensd in de rand van 100m ter weerszijden van de grens “buiten bestaand stedelijk gebied” zoals aangegeven in de Omgevingsverordening Fryslân </w:t>
            </w:r>
            <w:hyperlink r:id="rId29" w:history="1">
              <w:r w:rsidRPr="0060647F">
                <w:rPr>
                  <w:rStyle w:val="Hyperlink"/>
                  <w:rFonts w:eastAsiaTheme="majorEastAsia" w:cs="Arial"/>
                  <w:sz w:val="18"/>
                  <w:szCs w:val="18"/>
                </w:rPr>
                <w:t>www.omgevingswet.overheid.nl/regels-op-de-kaart</w:t>
              </w:r>
            </w:hyperlink>
            <w:r w:rsidRPr="0060647F">
              <w:rPr>
                <w:rFonts w:cs="Arial"/>
                <w:sz w:val="18"/>
                <w:szCs w:val="18"/>
              </w:rPr>
              <w:t xml:space="preserve"> met betrekking tot de provincie Fryslân. Deze beperking geldt niet voor de kleinere buurtschappen die niet binnen een grens “buiten bestaande stedelijk gebied vallen”.</w:t>
            </w:r>
          </w:p>
        </w:tc>
        <w:tc>
          <w:tcPr>
            <w:tcW w:w="4252" w:type="dxa"/>
          </w:tcPr>
          <w:p w14:paraId="1A478EC1" w14:textId="72733F55" w:rsidR="003A6B1E" w:rsidRPr="0060647F" w:rsidRDefault="003A6B1E" w:rsidP="00651C41">
            <w:pPr>
              <w:spacing w:after="160"/>
              <w:contextualSpacing/>
              <w:jc w:val="both"/>
              <w:cnfStyle w:val="000000100000" w:firstRow="0" w:lastRow="0" w:firstColumn="0" w:lastColumn="0" w:oddVBand="0" w:evenVBand="0" w:oddHBand="1" w:evenHBand="0" w:firstRowFirstColumn="0" w:firstRowLastColumn="0" w:lastRowFirstColumn="0" w:lastRowLastColumn="0"/>
              <w:rPr>
                <w:rFonts w:eastAsiaTheme="minorHAnsi" w:cs="Arial"/>
                <w:kern w:val="2"/>
                <w:sz w:val="18"/>
                <w:szCs w:val="18"/>
                <w:lang w:eastAsia="en-US"/>
                <w14:ligatures w14:val="standardContextual"/>
              </w:rPr>
            </w:pPr>
            <w:r w:rsidRPr="0060647F">
              <w:rPr>
                <w:rFonts w:eastAsiaTheme="minorHAnsi" w:cs="Arial"/>
                <w:kern w:val="2"/>
                <w:sz w:val="18"/>
                <w:szCs w:val="18"/>
                <w:lang w:eastAsia="en-US"/>
                <w14:ligatures w14:val="standardContextual"/>
              </w:rPr>
              <w:t>Deze maatregel betreft het herstellen en inrichten van groenstructuren op landbouwgronden. Hiervoor zijn de volgende activiteiten subsidiabel:</w:t>
            </w:r>
          </w:p>
          <w:p w14:paraId="463C3CDB" w14:textId="4A5191C5" w:rsidR="003A6B1E" w:rsidRPr="0060647F" w:rsidRDefault="003A6B1E" w:rsidP="00651C41">
            <w:pPr>
              <w:numPr>
                <w:ilvl w:val="0"/>
                <w:numId w:val="3"/>
              </w:numPr>
              <w:spacing w:after="160"/>
              <w:ind w:left="274" w:hanging="274"/>
              <w:contextualSpacing/>
              <w:jc w:val="both"/>
              <w:cnfStyle w:val="000000100000" w:firstRow="0" w:lastRow="0" w:firstColumn="0" w:lastColumn="0" w:oddVBand="0" w:evenVBand="0" w:oddHBand="1" w:evenHBand="0" w:firstRowFirstColumn="0" w:firstRowLastColumn="0" w:lastRowFirstColumn="0" w:lastRowLastColumn="0"/>
              <w:rPr>
                <w:rFonts w:eastAsiaTheme="minorHAnsi" w:cs="Arial"/>
                <w:kern w:val="2"/>
                <w:sz w:val="18"/>
                <w:szCs w:val="18"/>
                <w:lang w:eastAsia="en-US"/>
                <w14:ligatures w14:val="standardContextual"/>
              </w:rPr>
            </w:pPr>
            <w:r w:rsidRPr="0060647F">
              <w:rPr>
                <w:rFonts w:eastAsiaTheme="minorHAnsi" w:cs="Arial"/>
                <w:kern w:val="2"/>
                <w:sz w:val="18"/>
                <w:szCs w:val="18"/>
                <w:lang w:eastAsia="en-US"/>
                <w14:ligatures w14:val="standardContextual"/>
              </w:rPr>
              <w:t>het aanleggen of herstellen van landschapselementen, passend bij het landschap. Zoals singels, kleine bosjes, heggen, boomgaarden, poelen en moerasjes;</w:t>
            </w:r>
          </w:p>
          <w:p w14:paraId="0FF786FC" w14:textId="77777777" w:rsidR="003A6B1E" w:rsidRPr="0060647F" w:rsidRDefault="003A6B1E" w:rsidP="00651C41">
            <w:pPr>
              <w:numPr>
                <w:ilvl w:val="0"/>
                <w:numId w:val="3"/>
              </w:numPr>
              <w:spacing w:after="160"/>
              <w:ind w:left="274" w:hanging="274"/>
              <w:contextualSpacing/>
              <w:jc w:val="both"/>
              <w:cnfStyle w:val="000000100000" w:firstRow="0" w:lastRow="0" w:firstColumn="0" w:lastColumn="0" w:oddVBand="0" w:evenVBand="0" w:oddHBand="1" w:evenHBand="0" w:firstRowFirstColumn="0" w:firstRowLastColumn="0" w:lastRowFirstColumn="0" w:lastRowLastColumn="0"/>
              <w:rPr>
                <w:rFonts w:eastAsiaTheme="minorHAnsi" w:cs="Arial"/>
                <w:kern w:val="2"/>
                <w:sz w:val="18"/>
                <w:szCs w:val="18"/>
                <w:lang w:eastAsia="en-US"/>
                <w14:ligatures w14:val="standardContextual"/>
              </w:rPr>
            </w:pPr>
            <w:r w:rsidRPr="0060647F">
              <w:rPr>
                <w:rFonts w:eastAsiaTheme="majorEastAsia" w:cs="Arial"/>
                <w:kern w:val="2"/>
                <w:sz w:val="18"/>
                <w:szCs w:val="18"/>
                <w:lang w:eastAsia="en-US"/>
                <w14:ligatures w14:val="standardContextual"/>
              </w:rPr>
              <w:t>landschappelijke inpassing van dorp,inclusief wandelvoorzieningen van het dorp of buurtschap;</w:t>
            </w:r>
          </w:p>
          <w:p w14:paraId="26023AD4" w14:textId="36521001" w:rsidR="003A6B1E" w:rsidRPr="0060647F" w:rsidRDefault="003A6B1E" w:rsidP="00651C41">
            <w:pPr>
              <w:numPr>
                <w:ilvl w:val="0"/>
                <w:numId w:val="3"/>
              </w:numPr>
              <w:spacing w:after="160"/>
              <w:ind w:left="274" w:hanging="274"/>
              <w:contextualSpacing/>
              <w:jc w:val="both"/>
              <w:cnfStyle w:val="000000100000" w:firstRow="0" w:lastRow="0" w:firstColumn="0" w:lastColumn="0" w:oddVBand="0" w:evenVBand="0" w:oddHBand="1" w:evenHBand="0" w:firstRowFirstColumn="0" w:firstRowLastColumn="0" w:lastRowFirstColumn="0" w:lastRowLastColumn="0"/>
              <w:rPr>
                <w:rFonts w:eastAsiaTheme="minorHAnsi" w:cs="Arial"/>
                <w:kern w:val="2"/>
                <w:sz w:val="18"/>
                <w:szCs w:val="18"/>
                <w:lang w:eastAsia="en-US"/>
                <w14:ligatures w14:val="standardContextual"/>
              </w:rPr>
            </w:pPr>
            <w:r w:rsidRPr="0060647F">
              <w:rPr>
                <w:rFonts w:eastAsiaTheme="minorHAnsi" w:cs="Arial"/>
                <w:kern w:val="2"/>
                <w:sz w:val="18"/>
                <w:szCs w:val="18"/>
                <w:lang w:eastAsia="en-US"/>
                <w14:ligatures w14:val="standardContextual"/>
              </w:rPr>
              <w:t>de aanleg van inheemse bloem- en kruidenrijke vegetaties;</w:t>
            </w:r>
          </w:p>
          <w:p w14:paraId="3E97A338" w14:textId="053CBD40" w:rsidR="003A6B1E" w:rsidRPr="0060647F" w:rsidRDefault="003A6B1E" w:rsidP="00651C41">
            <w:pPr>
              <w:numPr>
                <w:ilvl w:val="0"/>
                <w:numId w:val="3"/>
              </w:numPr>
              <w:spacing w:after="160"/>
              <w:ind w:left="274" w:hanging="274"/>
              <w:contextualSpacing/>
              <w:jc w:val="both"/>
              <w:cnfStyle w:val="000000100000" w:firstRow="0" w:lastRow="0" w:firstColumn="0" w:lastColumn="0" w:oddVBand="0" w:evenVBand="0" w:oddHBand="1" w:evenHBand="0" w:firstRowFirstColumn="0" w:firstRowLastColumn="0" w:lastRowFirstColumn="0" w:lastRowLastColumn="0"/>
              <w:rPr>
                <w:rFonts w:eastAsiaTheme="minorHAnsi" w:cs="Arial"/>
                <w:kern w:val="2"/>
                <w:sz w:val="18"/>
                <w:szCs w:val="18"/>
                <w:lang w:eastAsia="en-US"/>
                <w14:ligatures w14:val="standardContextual"/>
              </w:rPr>
            </w:pPr>
            <w:r w:rsidRPr="0060647F">
              <w:rPr>
                <w:rFonts w:eastAsiaTheme="minorHAnsi" w:cs="Arial"/>
                <w:kern w:val="2"/>
                <w:sz w:val="18"/>
                <w:szCs w:val="18"/>
                <w:lang w:eastAsia="en-US"/>
                <w14:ligatures w14:val="standardContextual"/>
              </w:rPr>
              <w:t>het realiseren van (schuil)voorzieningen voor dieren, zoals vleermuizen, kleine zoogdieren, amfibieën en insecten;</w:t>
            </w:r>
          </w:p>
          <w:p w14:paraId="5A5D6AC4" w14:textId="77777777" w:rsidR="003A6B1E" w:rsidRPr="0060647F" w:rsidRDefault="003A6B1E" w:rsidP="00651C41">
            <w:pPr>
              <w:numPr>
                <w:ilvl w:val="0"/>
                <w:numId w:val="3"/>
              </w:numPr>
              <w:spacing w:after="160"/>
              <w:ind w:left="274" w:hanging="274"/>
              <w:contextualSpacing/>
              <w:jc w:val="both"/>
              <w:cnfStyle w:val="000000100000" w:firstRow="0" w:lastRow="0" w:firstColumn="0" w:lastColumn="0" w:oddVBand="0" w:evenVBand="0" w:oddHBand="1" w:evenHBand="0" w:firstRowFirstColumn="0" w:firstRowLastColumn="0" w:lastRowFirstColumn="0" w:lastRowLastColumn="0"/>
              <w:rPr>
                <w:rFonts w:eastAsiaTheme="minorHAnsi" w:cs="Arial"/>
                <w:kern w:val="2"/>
                <w:sz w:val="18"/>
                <w:szCs w:val="18"/>
                <w:lang w:eastAsia="en-US"/>
                <w14:ligatures w14:val="standardContextual"/>
              </w:rPr>
            </w:pPr>
            <w:r w:rsidRPr="0060647F">
              <w:rPr>
                <w:rFonts w:eastAsiaTheme="minorHAnsi" w:cs="Arial"/>
                <w:kern w:val="2"/>
                <w:sz w:val="18"/>
                <w:szCs w:val="18"/>
                <w:lang w:eastAsia="en-US"/>
                <w14:ligatures w14:val="standardContextual"/>
              </w:rPr>
              <w:t>het verrichten van andere activiteiten die bijdragen aan een gunstige staat van de natuur, biodiversiteit of het landschap binnen de provincie Fryslân.</w:t>
            </w:r>
          </w:p>
          <w:p w14:paraId="4CD5CFB9" w14:textId="77777777" w:rsidR="003A6B1E" w:rsidRPr="0060647F" w:rsidRDefault="003A6B1E" w:rsidP="00651C41">
            <w:pPr>
              <w:spacing w:after="160"/>
              <w:ind w:left="274"/>
              <w:contextualSpacing/>
              <w:jc w:val="both"/>
              <w:cnfStyle w:val="000000100000" w:firstRow="0" w:lastRow="0" w:firstColumn="0" w:lastColumn="0" w:oddVBand="0" w:evenVBand="0" w:oddHBand="1" w:evenHBand="0" w:firstRowFirstColumn="0" w:firstRowLastColumn="0" w:lastRowFirstColumn="0" w:lastRowLastColumn="0"/>
              <w:rPr>
                <w:rFonts w:eastAsiaTheme="minorHAnsi" w:cs="Arial"/>
                <w:kern w:val="2"/>
                <w:sz w:val="18"/>
                <w:szCs w:val="18"/>
                <w:lang w:eastAsia="en-US"/>
                <w14:ligatures w14:val="standardContextual"/>
              </w:rPr>
            </w:pPr>
          </w:p>
        </w:tc>
      </w:tr>
      <w:tr w:rsidR="003A6B1E" w:rsidRPr="0060647F" w:rsidDel="00231046" w14:paraId="077ECB9C" w14:textId="77777777" w:rsidTr="00D4077C">
        <w:trPr>
          <w:trHeight w:val="300"/>
        </w:trPr>
        <w:tc>
          <w:tcPr>
            <w:cnfStyle w:val="001000000000" w:firstRow="0" w:lastRow="0" w:firstColumn="1" w:lastColumn="0" w:oddVBand="0" w:evenVBand="0" w:oddHBand="0" w:evenHBand="0" w:firstRowFirstColumn="0" w:firstRowLastColumn="0" w:lastRowFirstColumn="0" w:lastRowLastColumn="0"/>
            <w:tcW w:w="2410" w:type="dxa"/>
          </w:tcPr>
          <w:p w14:paraId="1CDAB156" w14:textId="77777777" w:rsidR="003A6B1E" w:rsidRPr="0060647F" w:rsidDel="00231046" w:rsidRDefault="003A6B1E" w:rsidP="00651C41">
            <w:pPr>
              <w:jc w:val="both"/>
              <w:rPr>
                <w:rFonts w:eastAsia="Arial" w:cs="Arial"/>
                <w:sz w:val="18"/>
                <w:szCs w:val="18"/>
              </w:rPr>
            </w:pPr>
            <w:r w:rsidRPr="0060647F">
              <w:rPr>
                <w:rFonts w:eastAsia="Arial" w:cs="Arial"/>
                <w:sz w:val="18"/>
                <w:szCs w:val="18"/>
              </w:rPr>
              <w:t>2. Aanleg en herstel akker-, grasland-, en/of struweelranden en vogel- en/of wintervoedselakkers</w:t>
            </w:r>
          </w:p>
        </w:tc>
        <w:tc>
          <w:tcPr>
            <w:tcW w:w="4678" w:type="dxa"/>
          </w:tcPr>
          <w:p w14:paraId="0CD1F2C8" w14:textId="0634ED49" w:rsidR="003A6B1E" w:rsidRPr="0060647F" w:rsidDel="00231046"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Leefgebieden open grasland, open akker en  dooradering.</w:t>
            </w:r>
          </w:p>
          <w:p w14:paraId="6D5BA185" w14:textId="77777777" w:rsidR="003A6B1E" w:rsidRPr="0060647F" w:rsidDel="00231046"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6F50545D" w14:textId="377FC35D"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Theme="minorEastAsia" w:cs="Arial"/>
                <w:sz w:val="18"/>
                <w:szCs w:val="18"/>
              </w:rPr>
            </w:pPr>
            <w:r w:rsidRPr="0060647F">
              <w:rPr>
                <w:rFonts w:eastAsiaTheme="minorEastAsia" w:cs="Arial"/>
                <w:sz w:val="18"/>
                <w:szCs w:val="18"/>
              </w:rPr>
              <w:t>De inrichtingsmaatregel vindt plaats binnen een (spuit)vrij perceel waarin geen gewasbeschermingsmiddelen (glyfosaat, herbiciden, insecticiden, fungiciden en/of biociden) worden toegepast gedurende de instandhoudingsperiode.</w:t>
            </w:r>
          </w:p>
          <w:p w14:paraId="77C16719"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Theme="minorEastAsia" w:cs="Arial"/>
                <w:sz w:val="18"/>
                <w:szCs w:val="18"/>
              </w:rPr>
            </w:pPr>
          </w:p>
          <w:p w14:paraId="519D18E6" w14:textId="77777777" w:rsidR="003A6B1E" w:rsidRPr="0060647F" w:rsidDel="00231046"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tc>
        <w:tc>
          <w:tcPr>
            <w:tcW w:w="4252" w:type="dxa"/>
          </w:tcPr>
          <w:p w14:paraId="12D12246" w14:textId="3B76A951"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Theme="minorEastAsia" w:cs="Arial"/>
                <w:sz w:val="18"/>
                <w:szCs w:val="18"/>
              </w:rPr>
              <w:t xml:space="preserve">Deze inrichtingsmaatregel </w:t>
            </w:r>
            <w:r w:rsidRPr="0060647F">
              <w:rPr>
                <w:rFonts w:eastAsia="Arial" w:cs="Arial"/>
                <w:sz w:val="18"/>
                <w:szCs w:val="18"/>
              </w:rPr>
              <w:t>betreft de fysieke inrichting van onder andere: het ploegen, herprofileren of spitten, frezen, inzaaien en rollen van een akker- gras- en/of struweelrand en vogelakker en wintervoedselakker. De randen dienen minimaal 6 meter breed te zijn.</w:t>
            </w:r>
          </w:p>
          <w:p w14:paraId="7C1C8E6C"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6E90D1DF"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Theme="minorEastAsia" w:cs="Arial"/>
                <w:sz w:val="18"/>
                <w:szCs w:val="18"/>
              </w:rPr>
              <w:t>Onder de subsidiabele activiteit</w:t>
            </w:r>
            <w:r w:rsidRPr="0060647F">
              <w:rPr>
                <w:rFonts w:eastAsia="Arial" w:cs="Arial"/>
                <w:sz w:val="18"/>
                <w:szCs w:val="18"/>
              </w:rPr>
              <w:t xml:space="preserve"> valt ook het inzaaien van een meerjarig kruidenrijkmengsel en een doorzaai of een verplaatsing binnen de projectperiode. </w:t>
            </w:r>
            <w:r w:rsidRPr="0060647F">
              <w:rPr>
                <w:rFonts w:eastAsiaTheme="minorEastAsia" w:cs="Arial"/>
                <w:sz w:val="18"/>
                <w:szCs w:val="18"/>
              </w:rPr>
              <w:t>De inrichtingsmaatregel wordt</w:t>
            </w:r>
            <w:r w:rsidRPr="0060647F">
              <w:rPr>
                <w:rFonts w:eastAsia="Arial" w:cs="Arial"/>
                <w:sz w:val="18"/>
                <w:szCs w:val="18"/>
              </w:rPr>
              <w:t xml:space="preserve"> bij voorkeur uitgevoerd in combinatie met struweelranden.</w:t>
            </w:r>
          </w:p>
          <w:p w14:paraId="44D055F7" w14:textId="77777777" w:rsidR="003A6B1E" w:rsidRPr="0060647F" w:rsidDel="00231046"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tc>
      </w:tr>
      <w:tr w:rsidR="003A6B1E" w:rsidRPr="0060647F" w14:paraId="1371FF12" w14:textId="77777777" w:rsidTr="00D407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0" w:type="dxa"/>
          </w:tcPr>
          <w:p w14:paraId="2655E236" w14:textId="77777777" w:rsidR="003A6B1E" w:rsidRPr="0060647F" w:rsidRDefault="003A6B1E" w:rsidP="00651C41">
            <w:pPr>
              <w:jc w:val="both"/>
              <w:rPr>
                <w:rFonts w:eastAsia="Arial" w:cs="Arial"/>
                <w:color w:val="000000" w:themeColor="text1"/>
                <w:sz w:val="18"/>
                <w:szCs w:val="18"/>
              </w:rPr>
            </w:pPr>
            <w:r w:rsidRPr="0060647F">
              <w:rPr>
                <w:rFonts w:eastAsia="Arial" w:cs="Arial"/>
                <w:sz w:val="18"/>
                <w:szCs w:val="18"/>
              </w:rPr>
              <w:t>3. Herstel van bestaande en verdwenen (</w:t>
            </w:r>
            <w:r w:rsidRPr="0060647F">
              <w:rPr>
                <w:rFonts w:eastAsia="Arial" w:cs="Arial"/>
                <w:color w:val="000000" w:themeColor="text1"/>
                <w:sz w:val="18"/>
                <w:szCs w:val="18"/>
              </w:rPr>
              <w:t>elzen) singels, lanen, houtwallen, (voeder)heggen, hagen, bosjes en solitaire bomen.</w:t>
            </w:r>
          </w:p>
          <w:p w14:paraId="47D3F07B" w14:textId="77777777" w:rsidR="003A6B1E" w:rsidRPr="0060647F" w:rsidRDefault="003A6B1E" w:rsidP="00651C41">
            <w:pPr>
              <w:jc w:val="both"/>
              <w:rPr>
                <w:rFonts w:cs="Arial"/>
                <w:sz w:val="18"/>
                <w:szCs w:val="18"/>
              </w:rPr>
            </w:pPr>
          </w:p>
        </w:tc>
        <w:tc>
          <w:tcPr>
            <w:tcW w:w="4678" w:type="dxa"/>
          </w:tcPr>
          <w:p w14:paraId="28BD87BC"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 xml:space="preserve">Landschapstypen: </w:t>
            </w:r>
            <w:r w:rsidRPr="0060647F">
              <w:rPr>
                <w:rFonts w:eastAsia="Arial" w:cs="Arial"/>
                <w:i/>
                <w:iCs/>
                <w:sz w:val="18"/>
                <w:szCs w:val="18"/>
              </w:rPr>
              <w:t>Woudenlandschap, Heideontginning, Hoogveenontginning, Binnenduinrand, Stuwwallandschap</w:t>
            </w:r>
            <w:r w:rsidRPr="0060647F">
              <w:rPr>
                <w:rFonts w:eastAsia="Arial" w:cs="Arial"/>
                <w:sz w:val="18"/>
                <w:szCs w:val="18"/>
              </w:rPr>
              <w:t xml:space="preserve"> en </w:t>
            </w:r>
            <w:r w:rsidRPr="0060647F">
              <w:rPr>
                <w:rFonts w:eastAsia="Arial" w:cs="Arial"/>
                <w:i/>
                <w:iCs/>
                <w:sz w:val="18"/>
                <w:szCs w:val="18"/>
              </w:rPr>
              <w:t>Fries Essenlandschap.</w:t>
            </w:r>
          </w:p>
          <w:p w14:paraId="0A0D041A" w14:textId="524A5CCB"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p>
          <w:p w14:paraId="306313E4"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 xml:space="preserve">Daarnaast het landschapstype </w:t>
            </w:r>
            <w:r w:rsidRPr="0060647F">
              <w:rPr>
                <w:rFonts w:eastAsia="Arial" w:cs="Arial"/>
                <w:i/>
                <w:iCs/>
                <w:sz w:val="18"/>
                <w:szCs w:val="18"/>
              </w:rPr>
              <w:t>kwelderwal</w:t>
            </w:r>
            <w:r w:rsidRPr="0060647F">
              <w:rPr>
                <w:rFonts w:eastAsia="Arial" w:cs="Arial"/>
                <w:sz w:val="18"/>
                <w:szCs w:val="18"/>
              </w:rPr>
              <w:t xml:space="preserve"> voor zo ver gelegen in de gemeenten Waadhoeke en Noardeast-Fryslân, indien met kaarten wordt aangetoond dat er op betreffende percelen elzensingels aanwezig zijn, of zijn verdwenen. Dit moet in de aanvraag duidelijk worden onderbouwd.</w:t>
            </w:r>
          </w:p>
          <w:p w14:paraId="63FEDF61"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tc>
        <w:tc>
          <w:tcPr>
            <w:tcW w:w="4252" w:type="dxa"/>
          </w:tcPr>
          <w:p w14:paraId="43CC6601" w14:textId="09D6C5D2"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Herstel betreft de fysieke inrichting van onder andere: de aanplant van bomen en struiken, het ploegen, herprofileren of spitten, frezen, inzaaien en rollen.</w:t>
            </w:r>
          </w:p>
        </w:tc>
      </w:tr>
      <w:tr w:rsidR="003A6B1E" w:rsidRPr="0060647F" w14:paraId="080B8C16" w14:textId="77777777" w:rsidTr="00D4077C">
        <w:trPr>
          <w:trHeight w:val="300"/>
        </w:trPr>
        <w:tc>
          <w:tcPr>
            <w:cnfStyle w:val="001000000000" w:firstRow="0" w:lastRow="0" w:firstColumn="1" w:lastColumn="0" w:oddVBand="0" w:evenVBand="0" w:oddHBand="0" w:evenHBand="0" w:firstRowFirstColumn="0" w:firstRowLastColumn="0" w:lastRowFirstColumn="0" w:lastRowLastColumn="0"/>
            <w:tcW w:w="2410" w:type="dxa"/>
          </w:tcPr>
          <w:p w14:paraId="17530CB0" w14:textId="36CE77FB" w:rsidR="003A6B1E" w:rsidRPr="0060647F" w:rsidRDefault="003A6B1E" w:rsidP="00651C41">
            <w:pPr>
              <w:jc w:val="both"/>
              <w:rPr>
                <w:rFonts w:cs="Arial"/>
                <w:sz w:val="18"/>
                <w:szCs w:val="18"/>
              </w:rPr>
            </w:pPr>
            <w:r w:rsidRPr="0060647F">
              <w:rPr>
                <w:rFonts w:eastAsia="Arial" w:cs="Arial"/>
                <w:sz w:val="18"/>
                <w:szCs w:val="18"/>
              </w:rPr>
              <w:t xml:space="preserve">4. Herstel </w:t>
            </w:r>
            <w:commentRangeStart w:id="87"/>
            <w:r w:rsidRPr="0060647F">
              <w:rPr>
                <w:rFonts w:eastAsia="Arial" w:cs="Arial"/>
                <w:sz w:val="18"/>
                <w:szCs w:val="18"/>
              </w:rPr>
              <w:t>drenkpoelen</w:t>
            </w:r>
            <w:commentRangeEnd w:id="87"/>
            <w:r w:rsidR="00414C8C">
              <w:rPr>
                <w:rStyle w:val="Verwijzingopmerking"/>
                <w:rFonts w:asciiTheme="minorHAnsi" w:eastAsiaTheme="minorHAnsi" w:hAnsiTheme="minorHAnsi" w:cstheme="minorBidi"/>
                <w:b w:val="0"/>
                <w:bCs w:val="0"/>
                <w:lang w:eastAsia="en-US"/>
              </w:rPr>
              <w:commentReference w:id="87"/>
            </w:r>
          </w:p>
          <w:p w14:paraId="681A89C9" w14:textId="77777777" w:rsidR="003A6B1E" w:rsidRPr="0060647F" w:rsidRDefault="003A6B1E" w:rsidP="00651C41">
            <w:pPr>
              <w:jc w:val="both"/>
              <w:rPr>
                <w:rFonts w:eastAsia="Arial" w:cs="Arial"/>
                <w:color w:val="000000" w:themeColor="text1"/>
                <w:sz w:val="18"/>
                <w:szCs w:val="18"/>
              </w:rPr>
            </w:pPr>
            <w:commentRangeStart w:id="88"/>
            <w:r w:rsidRPr="0060647F">
              <w:rPr>
                <w:rFonts w:eastAsia="Arial" w:cs="Arial"/>
                <w:color w:val="000000" w:themeColor="text1"/>
                <w:sz w:val="18"/>
                <w:szCs w:val="18"/>
              </w:rPr>
              <w:t>pingoruïnes</w:t>
            </w:r>
            <w:commentRangeEnd w:id="88"/>
            <w:r w:rsidR="00414C8C">
              <w:rPr>
                <w:rStyle w:val="Verwijzingopmerking"/>
                <w:rFonts w:asciiTheme="minorHAnsi" w:eastAsiaTheme="minorHAnsi" w:hAnsiTheme="minorHAnsi" w:cstheme="minorBidi"/>
                <w:b w:val="0"/>
                <w:bCs w:val="0"/>
                <w:lang w:eastAsia="en-US"/>
              </w:rPr>
              <w:commentReference w:id="88"/>
            </w:r>
            <w:r w:rsidRPr="0060647F">
              <w:rPr>
                <w:rFonts w:eastAsia="Arial" w:cs="Arial"/>
                <w:color w:val="000000" w:themeColor="text1"/>
                <w:sz w:val="18"/>
                <w:szCs w:val="18"/>
              </w:rPr>
              <w:t>, dobben</w:t>
            </w:r>
          </w:p>
          <w:p w14:paraId="5D24D9A8" w14:textId="77777777" w:rsidR="003A6B1E" w:rsidRPr="0060647F" w:rsidRDefault="003A6B1E" w:rsidP="00651C41">
            <w:pPr>
              <w:jc w:val="both"/>
              <w:rPr>
                <w:rFonts w:cs="Arial"/>
                <w:sz w:val="18"/>
                <w:szCs w:val="18"/>
              </w:rPr>
            </w:pPr>
          </w:p>
        </w:tc>
        <w:tc>
          <w:tcPr>
            <w:tcW w:w="4678" w:type="dxa"/>
          </w:tcPr>
          <w:p w14:paraId="69BEE29D"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 xml:space="preserve">Drenkpoelen in landschapstypen </w:t>
            </w:r>
            <w:r w:rsidRPr="0060647F">
              <w:rPr>
                <w:rFonts w:eastAsia="Arial" w:cs="Arial"/>
                <w:i/>
                <w:iCs/>
                <w:sz w:val="18"/>
                <w:szCs w:val="18"/>
              </w:rPr>
              <w:t>kweldervlakte, kwelderwal, oude zeepolders, jonge zeepolders en binnenduinrand;</w:t>
            </w:r>
          </w:p>
          <w:p w14:paraId="5B08800B"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 xml:space="preserve">Pingoruïnes en dobben in landschapstypen </w:t>
            </w:r>
            <w:r w:rsidRPr="0060647F">
              <w:rPr>
                <w:rFonts w:eastAsia="Arial" w:cs="Arial"/>
                <w:i/>
                <w:iCs/>
                <w:sz w:val="18"/>
                <w:szCs w:val="18"/>
              </w:rPr>
              <w:t>Woudenlandschap, Heideontginning, Hoogveenontginning, Stuwwallandschap</w:t>
            </w:r>
            <w:r w:rsidRPr="0060647F">
              <w:rPr>
                <w:rFonts w:eastAsia="Arial" w:cs="Arial"/>
                <w:sz w:val="18"/>
                <w:szCs w:val="18"/>
              </w:rPr>
              <w:t xml:space="preserve"> en </w:t>
            </w:r>
            <w:r w:rsidRPr="0060647F">
              <w:rPr>
                <w:rFonts w:eastAsia="Arial" w:cs="Arial"/>
                <w:i/>
                <w:iCs/>
                <w:sz w:val="18"/>
                <w:szCs w:val="18"/>
              </w:rPr>
              <w:t>Fries Essenlandschap.</w:t>
            </w:r>
          </w:p>
          <w:p w14:paraId="70250C1F" w14:textId="0F6FB640"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p w14:paraId="584EF134"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Alle bovengenoemde gebieden inclusief een randzone van 500 meter.</w:t>
            </w:r>
          </w:p>
          <w:p w14:paraId="6788401D"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tc>
        <w:tc>
          <w:tcPr>
            <w:tcW w:w="4252" w:type="dxa"/>
          </w:tcPr>
          <w:p w14:paraId="71108BC6"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Betreft de fysieke inrichting van onder andere: het herprofileren of spitten, frezen, inzaaien en rollen.</w:t>
            </w:r>
          </w:p>
          <w:p w14:paraId="22CF12B5"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De diameter dient voor drenkpoelen minimaal 10 meter en maximaal 20 meter te bedragen en de vorm dient aan te sluiten op nog bestaande drenkpoelen.</w:t>
            </w:r>
          </w:p>
          <w:p w14:paraId="7D0D7341" w14:textId="4BAF6820"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3A6B1E" w:rsidRPr="0060647F" w14:paraId="6131D13B" w14:textId="77777777" w:rsidTr="003C68E6">
        <w:trPr>
          <w:cnfStyle w:val="000000100000" w:firstRow="0" w:lastRow="0" w:firstColumn="0" w:lastColumn="0" w:oddVBand="0" w:evenVBand="0" w:oddHBand="1" w:evenHBand="0" w:firstRowFirstColumn="0" w:firstRowLastColumn="0" w:lastRowFirstColumn="0" w:lastRowLastColumn="0"/>
          <w:trHeight w:val="1998"/>
        </w:trPr>
        <w:tc>
          <w:tcPr>
            <w:cnfStyle w:val="001000000000" w:firstRow="0" w:lastRow="0" w:firstColumn="1" w:lastColumn="0" w:oddVBand="0" w:evenVBand="0" w:oddHBand="0" w:evenHBand="0" w:firstRowFirstColumn="0" w:firstRowLastColumn="0" w:lastRowFirstColumn="0" w:lastRowLastColumn="0"/>
            <w:tcW w:w="2410" w:type="dxa"/>
          </w:tcPr>
          <w:p w14:paraId="1C84E4BB" w14:textId="31238081" w:rsidR="003A6B1E" w:rsidRPr="0060647F" w:rsidRDefault="003A6B1E" w:rsidP="00651C41">
            <w:pPr>
              <w:jc w:val="both"/>
              <w:rPr>
                <w:rFonts w:cs="Arial"/>
                <w:sz w:val="18"/>
                <w:szCs w:val="18"/>
              </w:rPr>
            </w:pPr>
            <w:r w:rsidRPr="0060647F">
              <w:rPr>
                <w:rFonts w:eastAsia="Arial" w:cs="Arial"/>
                <w:color w:val="000000" w:themeColor="text1"/>
                <w:sz w:val="18"/>
                <w:szCs w:val="18"/>
              </w:rPr>
              <w:lastRenderedPageBreak/>
              <w:t>5. Herstel agrarische erven</w:t>
            </w:r>
          </w:p>
          <w:p w14:paraId="31479D25" w14:textId="77777777" w:rsidR="003A6B1E" w:rsidRPr="0060647F" w:rsidRDefault="003A6B1E" w:rsidP="00651C41">
            <w:pPr>
              <w:jc w:val="both"/>
              <w:rPr>
                <w:rFonts w:cs="Arial"/>
                <w:sz w:val="18"/>
                <w:szCs w:val="18"/>
              </w:rPr>
            </w:pPr>
          </w:p>
        </w:tc>
        <w:tc>
          <w:tcPr>
            <w:tcW w:w="4678" w:type="dxa"/>
          </w:tcPr>
          <w:p w14:paraId="23646BA9" w14:textId="233A7A4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 xml:space="preserve">Boerenerven in gebruik van een agrarisch </w:t>
            </w:r>
            <w:commentRangeStart w:id="89"/>
            <w:commentRangeStart w:id="90"/>
            <w:r w:rsidRPr="0060647F">
              <w:rPr>
                <w:rFonts w:eastAsia="Arial" w:cs="Arial"/>
                <w:sz w:val="18"/>
                <w:szCs w:val="18"/>
              </w:rPr>
              <w:t xml:space="preserve">bedrijf of voormalige boerenerven die niet meer in gebruik zijn als agrarisch bedrijf. </w:t>
            </w:r>
            <w:commentRangeEnd w:id="89"/>
            <w:r w:rsidRPr="0060647F">
              <w:rPr>
                <w:rStyle w:val="Verwijzingopmerking"/>
                <w:rFonts w:eastAsiaTheme="minorHAnsi" w:cs="Arial"/>
                <w:sz w:val="18"/>
                <w:szCs w:val="18"/>
                <w:lang w:eastAsia="en-US"/>
              </w:rPr>
              <w:commentReference w:id="89"/>
            </w:r>
            <w:commentRangeEnd w:id="90"/>
            <w:r w:rsidRPr="0060647F">
              <w:rPr>
                <w:rStyle w:val="Verwijzingopmerking"/>
                <w:rFonts w:eastAsiaTheme="minorHAnsi" w:cs="Arial"/>
                <w:sz w:val="18"/>
                <w:szCs w:val="18"/>
                <w:lang w:eastAsia="en-US"/>
              </w:rPr>
              <w:commentReference w:id="90"/>
            </w:r>
            <w:r w:rsidRPr="0060647F">
              <w:rPr>
                <w:rFonts w:eastAsia="Arial" w:cs="Arial"/>
                <w:sz w:val="18"/>
                <w:szCs w:val="18"/>
              </w:rPr>
              <w:t>De inrichtingsmaatregel geldt voor het hele erf, als (tenminste een deel van het erf) buiten de bebouwde kom is gelegen.</w:t>
            </w:r>
          </w:p>
        </w:tc>
        <w:tc>
          <w:tcPr>
            <w:tcW w:w="4252" w:type="dxa"/>
          </w:tcPr>
          <w:p w14:paraId="5E82F65A"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Betreft de fysieke inrichting van onder andere: herstel, aanleg en eenmalig groot onderhoud van erfbeplanting, omgrachting en voorzieningen zoals bomenrijen/windsingels rond stallen, boomgaard, inrichting bijenweide, kruidenstrook, voederhagen aansluitend op het boerenerf en andere maatregelen.</w:t>
            </w:r>
          </w:p>
        </w:tc>
      </w:tr>
      <w:tr w:rsidR="003A6B1E" w:rsidRPr="0060647F" w14:paraId="42FAE80E" w14:textId="77777777" w:rsidTr="00D4077C">
        <w:trPr>
          <w:trHeight w:val="300"/>
        </w:trPr>
        <w:tc>
          <w:tcPr>
            <w:cnfStyle w:val="001000000000" w:firstRow="0" w:lastRow="0" w:firstColumn="1" w:lastColumn="0" w:oddVBand="0" w:evenVBand="0" w:oddHBand="0" w:evenHBand="0" w:firstRowFirstColumn="0" w:firstRowLastColumn="0" w:lastRowFirstColumn="0" w:lastRowLastColumn="0"/>
            <w:tcW w:w="2410" w:type="dxa"/>
          </w:tcPr>
          <w:p w14:paraId="4F34ABE9" w14:textId="1571C9CA" w:rsidR="003A6B1E" w:rsidRPr="0060647F" w:rsidRDefault="003A6B1E" w:rsidP="00651C41">
            <w:pPr>
              <w:jc w:val="both"/>
              <w:rPr>
                <w:rFonts w:eastAsia="Arial" w:cs="Arial"/>
                <w:sz w:val="18"/>
                <w:szCs w:val="18"/>
              </w:rPr>
            </w:pPr>
            <w:r w:rsidRPr="0060647F">
              <w:rPr>
                <w:rFonts w:eastAsia="Arial" w:cs="Arial"/>
                <w:sz w:val="18"/>
                <w:szCs w:val="18"/>
              </w:rPr>
              <w:t>6. Herstel historische waterlopen</w:t>
            </w:r>
          </w:p>
          <w:p w14:paraId="32B3DD91" w14:textId="77777777" w:rsidR="003A6B1E" w:rsidRPr="0060647F" w:rsidRDefault="003A6B1E" w:rsidP="00651C41">
            <w:pPr>
              <w:jc w:val="both"/>
              <w:rPr>
                <w:rFonts w:cs="Arial"/>
                <w:sz w:val="18"/>
                <w:szCs w:val="18"/>
              </w:rPr>
            </w:pPr>
          </w:p>
        </w:tc>
        <w:tc>
          <w:tcPr>
            <w:tcW w:w="4678" w:type="dxa"/>
          </w:tcPr>
          <w:p w14:paraId="3947C7F0"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Alle landschapstypen.</w:t>
            </w:r>
          </w:p>
          <w:p w14:paraId="11CE07E0" w14:textId="4957159C"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p w14:paraId="2810CD01" w14:textId="2CE4E999"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Huidige hoofdwatergangen van Wetterskip Fryslân zijn uitgesloten. In sommige gevallen kan een vergunning van het Wetterskip nodig zijn voor het uitvoeren van de maatregel.</w:t>
            </w:r>
          </w:p>
        </w:tc>
        <w:tc>
          <w:tcPr>
            <w:tcW w:w="4252" w:type="dxa"/>
          </w:tcPr>
          <w:p w14:paraId="279574C9" w14:textId="0CBED050"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 xml:space="preserve">Herstel van historische waterlopen betreft de fysieke inrichting van historische vaarwegen, opvaarten, hoogveenontginningswijken, sloten rond kruinige percelen en terpen en cultuurlandschappelijk waardevolle slotenpatronen. </w:t>
            </w:r>
            <w:r w:rsidR="0007158E" w:rsidRPr="0060647F">
              <w:rPr>
                <w:rFonts w:eastAsia="Arial" w:cs="Arial"/>
                <w:sz w:val="18"/>
                <w:szCs w:val="18"/>
              </w:rPr>
              <w:t>De maatregelen</w:t>
            </w:r>
            <w:r w:rsidR="00BB560B" w:rsidRPr="0060647F">
              <w:rPr>
                <w:rFonts w:eastAsia="Arial" w:cs="Arial"/>
                <w:sz w:val="18"/>
                <w:szCs w:val="18"/>
              </w:rPr>
              <w:t xml:space="preserve"> </w:t>
            </w:r>
            <w:commentRangeStart w:id="91"/>
            <w:r w:rsidR="00BB560B" w:rsidRPr="0060647F">
              <w:rPr>
                <w:rFonts w:eastAsia="Arial" w:cs="Arial"/>
                <w:sz w:val="18"/>
                <w:szCs w:val="18"/>
              </w:rPr>
              <w:t>kunnen zowel kwantitatief (nieuw te graven</w:t>
            </w:r>
            <w:r w:rsidR="00D02CB5" w:rsidRPr="0060647F">
              <w:rPr>
                <w:rFonts w:eastAsia="Arial" w:cs="Arial"/>
                <w:sz w:val="18"/>
                <w:szCs w:val="18"/>
              </w:rPr>
              <w:t xml:space="preserve"> waterl</w:t>
            </w:r>
            <w:commentRangeEnd w:id="91"/>
            <w:r w:rsidR="0007158E" w:rsidRPr="0060647F">
              <w:rPr>
                <w:rStyle w:val="Verwijzingopmerking"/>
                <w:rFonts w:eastAsiaTheme="minorHAnsi" w:cs="Arial"/>
                <w:sz w:val="18"/>
                <w:szCs w:val="18"/>
                <w:lang w:eastAsia="en-US"/>
              </w:rPr>
              <w:commentReference w:id="91"/>
            </w:r>
            <w:r w:rsidR="00D02CB5" w:rsidRPr="0060647F">
              <w:rPr>
                <w:rFonts w:eastAsia="Arial" w:cs="Arial"/>
                <w:sz w:val="18"/>
                <w:szCs w:val="18"/>
              </w:rPr>
              <w:t>oop</w:t>
            </w:r>
            <w:r w:rsidR="00BB560B" w:rsidRPr="0060647F">
              <w:rPr>
                <w:rFonts w:eastAsia="Arial" w:cs="Arial"/>
                <w:sz w:val="18"/>
                <w:szCs w:val="18"/>
              </w:rPr>
              <w:t xml:space="preserve">) of kwalitatief </w:t>
            </w:r>
            <w:r w:rsidR="00D02CB5" w:rsidRPr="0060647F">
              <w:rPr>
                <w:rFonts w:eastAsia="Arial" w:cs="Arial"/>
                <w:sz w:val="18"/>
                <w:szCs w:val="18"/>
              </w:rPr>
              <w:t>(herstel bestaande waterloop</w:t>
            </w:r>
            <w:r w:rsidR="00C447B6" w:rsidRPr="0060647F">
              <w:rPr>
                <w:rFonts w:eastAsia="Arial" w:cs="Arial"/>
                <w:sz w:val="18"/>
                <w:szCs w:val="18"/>
              </w:rPr>
              <w:t>, waarbij geen effect op de waterbeschikbaarheid plaatsvindt</w:t>
            </w:r>
            <w:r w:rsidR="00D02CB5" w:rsidRPr="0060647F">
              <w:rPr>
                <w:rFonts w:eastAsia="Arial" w:cs="Arial"/>
                <w:sz w:val="18"/>
                <w:szCs w:val="18"/>
              </w:rPr>
              <w:t xml:space="preserve">) </w:t>
            </w:r>
            <w:r w:rsidR="00BB560B" w:rsidRPr="0060647F">
              <w:rPr>
                <w:rFonts w:eastAsia="Arial" w:cs="Arial"/>
                <w:sz w:val="18"/>
                <w:szCs w:val="18"/>
              </w:rPr>
              <w:t>zijn</w:t>
            </w:r>
            <w:r w:rsidRPr="0060647F">
              <w:rPr>
                <w:rFonts w:eastAsia="Arial" w:cs="Arial"/>
                <w:sz w:val="18"/>
                <w:szCs w:val="18"/>
              </w:rPr>
              <w:t>. In sommige gevallen is er een koppelkans met klimaatadaptatie, voor het verbeteren van de aan- en afvoer van water, waterberging en zoetwatervoorraad.</w:t>
            </w:r>
          </w:p>
          <w:p w14:paraId="2BADF932"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4C3DB327" w14:textId="64E269F2"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Onder de fysieke inrichting valt onder andere:</w:t>
            </w:r>
          </w:p>
          <w:p w14:paraId="760EBDA6" w14:textId="77777777" w:rsidR="003A6B1E" w:rsidRPr="0060647F" w:rsidRDefault="003A6B1E" w:rsidP="00651C41">
            <w:pPr>
              <w:pStyle w:val="Lijstalinea"/>
              <w:numPr>
                <w:ilvl w:val="0"/>
                <w:numId w:val="2"/>
              </w:numPr>
              <w:ind w:left="319" w:hanging="319"/>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herstel van de waterloop waarbij het wenselijk is dit zoveel mogelijk overeenkomstig het oorspronkelijk historisch profiel te doen waarbij  afgeweken mag worden wanneer dit noodzakelijk is voor  ecologische eisen, bv. verflauwing oevers of recreatieve doeleinden;</w:t>
            </w:r>
          </w:p>
          <w:p w14:paraId="2E8E8B62" w14:textId="77777777" w:rsidR="003A6B1E" w:rsidRPr="0060647F" w:rsidRDefault="003A6B1E" w:rsidP="00651C41">
            <w:pPr>
              <w:pStyle w:val="Lijstalinea"/>
              <w:numPr>
                <w:ilvl w:val="0"/>
                <w:numId w:val="2"/>
              </w:numPr>
              <w:ind w:left="319" w:hanging="319"/>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structureel of variabel (seizoensmatig), verhogen van waterpeilen met inbegrip van herstel en verhoging van de waterkeringen (kaden/polderdijken);</w:t>
            </w:r>
          </w:p>
          <w:p w14:paraId="2D85EEAB" w14:textId="5D07612C" w:rsidR="003A6B1E" w:rsidRPr="0060647F" w:rsidRDefault="003A6B1E" w:rsidP="00651C41">
            <w:pPr>
              <w:pStyle w:val="Lijstalinea"/>
              <w:numPr>
                <w:ilvl w:val="0"/>
                <w:numId w:val="2"/>
              </w:numPr>
              <w:ind w:left="319" w:hanging="319"/>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 xml:space="preserve">aanleg van duikers met een </w:t>
            </w:r>
            <w:r w:rsidRPr="0060647F">
              <w:rPr>
                <w:rFonts w:cs="Arial"/>
                <w:sz w:val="18"/>
                <w:szCs w:val="18"/>
              </w:rPr>
              <w:t>doorsnede tussen de 50 en 70 cm waarvan tenminste 1/3 van de doorsnede van de duiker boven de waterspiegel ligt. Hierbij dient te worden uitgegaan van het ter plaatse geldende winterpeil van Wetterskip Fryslân</w:t>
            </w:r>
            <w:r w:rsidRPr="0060647F">
              <w:rPr>
                <w:rFonts w:eastAsia="Arial" w:cs="Arial"/>
                <w:sz w:val="18"/>
                <w:szCs w:val="18"/>
              </w:rPr>
              <w:t>;</w:t>
            </w:r>
          </w:p>
          <w:p w14:paraId="0621D537" w14:textId="7F27C346" w:rsidR="003A6B1E" w:rsidRPr="0060647F" w:rsidRDefault="003A6B1E" w:rsidP="00651C41">
            <w:pPr>
              <w:pStyle w:val="Lijstalinea"/>
              <w:numPr>
                <w:ilvl w:val="0"/>
                <w:numId w:val="2"/>
              </w:numPr>
              <w:ind w:left="319" w:hanging="319"/>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 xml:space="preserve">aanleg of verwijderen van kunstwerken/dammen/stuwen, wanneer deze noodzakelijk zijn voor de investeringen zoals genoemd onder a. en b. </w:t>
            </w:r>
            <w:r w:rsidRPr="0060647F">
              <w:rPr>
                <w:rFonts w:eastAsia="Arial" w:cs="Arial"/>
                <w:i/>
                <w:sz w:val="18"/>
                <w:szCs w:val="18"/>
              </w:rPr>
              <w:t xml:space="preserve">of </w:t>
            </w:r>
            <w:r w:rsidRPr="0060647F">
              <w:rPr>
                <w:rFonts w:eastAsia="Arial" w:cs="Arial"/>
                <w:sz w:val="18"/>
                <w:szCs w:val="18"/>
              </w:rPr>
              <w:t>om te komen tot integraal systeemherstel van een gebied,</w:t>
            </w:r>
            <w:r w:rsidRPr="0060647F">
              <w:rPr>
                <w:rFonts w:eastAsia="Arial" w:cs="Arial"/>
                <w:i/>
                <w:sz w:val="18"/>
                <w:szCs w:val="18"/>
              </w:rPr>
              <w:t xml:space="preserve"> </w:t>
            </w:r>
            <w:r w:rsidRPr="0060647F">
              <w:rPr>
                <w:rFonts w:eastAsia="Arial" w:cs="Arial"/>
                <w:sz w:val="18"/>
                <w:szCs w:val="18"/>
              </w:rPr>
              <w:t>wanneer deze gecombineerd worden met één of meerdere van andere maatregelen uit deze bijlage. Wenselijk hierbij is dat het waterpeil niet naar beneden gaat en/of de waterafvoer van het gebied niet toeneemt.</w:t>
            </w:r>
          </w:p>
          <w:p w14:paraId="5AFD5035" w14:textId="77777777" w:rsidR="003A6B1E" w:rsidRPr="0060647F" w:rsidRDefault="003A6B1E" w:rsidP="00651C41">
            <w:pPr>
              <w:pStyle w:val="Lijstalinea"/>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tc>
      </w:tr>
      <w:tr w:rsidR="003A6B1E" w:rsidRPr="0060647F" w14:paraId="28D3C850" w14:textId="77777777" w:rsidTr="00D407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0" w:type="dxa"/>
          </w:tcPr>
          <w:p w14:paraId="2EA54305" w14:textId="77777777" w:rsidR="003A6B1E" w:rsidRPr="0060647F" w:rsidRDefault="003A6B1E" w:rsidP="00651C41">
            <w:pPr>
              <w:jc w:val="both"/>
              <w:rPr>
                <w:rFonts w:eastAsia="Arial" w:cs="Arial"/>
                <w:sz w:val="18"/>
                <w:szCs w:val="18"/>
              </w:rPr>
            </w:pPr>
            <w:r w:rsidRPr="0060647F">
              <w:rPr>
                <w:rFonts w:eastAsia="Arial" w:cs="Arial"/>
                <w:sz w:val="18"/>
                <w:szCs w:val="18"/>
              </w:rPr>
              <w:t>7. Herstel en aanleg ‘túnwallen’</w:t>
            </w:r>
          </w:p>
          <w:p w14:paraId="1508D9CE" w14:textId="77777777" w:rsidR="003A6B1E" w:rsidRPr="0060647F" w:rsidRDefault="003A6B1E" w:rsidP="00651C41">
            <w:pPr>
              <w:jc w:val="both"/>
              <w:rPr>
                <w:rFonts w:cs="Arial"/>
                <w:sz w:val="18"/>
                <w:szCs w:val="18"/>
              </w:rPr>
            </w:pPr>
          </w:p>
        </w:tc>
        <w:tc>
          <w:tcPr>
            <w:tcW w:w="4678" w:type="dxa"/>
          </w:tcPr>
          <w:p w14:paraId="0F987627"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Landschapstypen</w:t>
            </w:r>
            <w:r w:rsidRPr="0060647F">
              <w:rPr>
                <w:rFonts w:eastAsia="Arial" w:cs="Arial"/>
                <w:i/>
                <w:iCs/>
                <w:sz w:val="18"/>
                <w:szCs w:val="18"/>
              </w:rPr>
              <w:t xml:space="preserve"> stuwwallandschap en Friese essenlandschap</w:t>
            </w:r>
            <w:r w:rsidRPr="0060647F">
              <w:rPr>
                <w:rFonts w:eastAsia="Arial" w:cs="Arial"/>
                <w:sz w:val="18"/>
                <w:szCs w:val="18"/>
              </w:rPr>
              <w:t xml:space="preserve"> voor zover gelegen in de voormalige gemeente Gaasterlân-Sleat en Nijefurd.</w:t>
            </w:r>
          </w:p>
        </w:tc>
        <w:tc>
          <w:tcPr>
            <w:tcW w:w="4252" w:type="dxa"/>
          </w:tcPr>
          <w:p w14:paraId="66F96020"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Herstel en aanleg betreft de fysieke inrichting. Hieronder valt onder andere: herprofileren of spitten, opwerpen en ophogen, frezen, inzaaien en rollen volgens oorspronkelijk historisch profiel.</w:t>
            </w:r>
          </w:p>
          <w:p w14:paraId="07E9A10B"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3A6B1E" w:rsidRPr="0060647F" w14:paraId="25DA15E8" w14:textId="77777777" w:rsidTr="00933E78">
        <w:trPr>
          <w:trHeight w:val="2684"/>
        </w:trPr>
        <w:tc>
          <w:tcPr>
            <w:cnfStyle w:val="001000000000" w:firstRow="0" w:lastRow="0" w:firstColumn="1" w:lastColumn="0" w:oddVBand="0" w:evenVBand="0" w:oddHBand="0" w:evenHBand="0" w:firstRowFirstColumn="0" w:firstRowLastColumn="0" w:lastRowFirstColumn="0" w:lastRowLastColumn="0"/>
            <w:tcW w:w="2410" w:type="dxa"/>
          </w:tcPr>
          <w:p w14:paraId="5FB86A12" w14:textId="337B6305" w:rsidR="003A6B1E" w:rsidRPr="0060647F" w:rsidRDefault="003A6B1E" w:rsidP="00651C41">
            <w:pPr>
              <w:jc w:val="both"/>
              <w:rPr>
                <w:rFonts w:eastAsia="Arial" w:cs="Arial"/>
                <w:sz w:val="18"/>
                <w:szCs w:val="18"/>
              </w:rPr>
            </w:pPr>
            <w:r w:rsidRPr="0060647F">
              <w:rPr>
                <w:rFonts w:eastAsia="Arial" w:cs="Arial"/>
                <w:sz w:val="18"/>
                <w:szCs w:val="18"/>
              </w:rPr>
              <w:lastRenderedPageBreak/>
              <w:t>8. Herstel en aanleg landgoederen, buitenplaatsen, state- of kloosterterreinen</w:t>
            </w:r>
          </w:p>
          <w:p w14:paraId="40CA198B" w14:textId="77777777" w:rsidR="003A6B1E" w:rsidRPr="0060647F" w:rsidRDefault="003A6B1E" w:rsidP="00651C41">
            <w:pPr>
              <w:jc w:val="both"/>
              <w:rPr>
                <w:rFonts w:cs="Arial"/>
                <w:sz w:val="18"/>
                <w:szCs w:val="18"/>
              </w:rPr>
            </w:pPr>
          </w:p>
        </w:tc>
        <w:tc>
          <w:tcPr>
            <w:tcW w:w="4678" w:type="dxa"/>
          </w:tcPr>
          <w:p w14:paraId="2F7215BE" w14:textId="1F9283C5"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Landgoederen, buitenplaatsen, state- of kloosterterreinen al of niet (deels) aanwezig en die aangegeven staan op de volgende kaartlagen van de provinciale Cultuurhistorische Kaart:</w:t>
            </w:r>
          </w:p>
          <w:p w14:paraId="46B8F9B5" w14:textId="77777777" w:rsidR="003A6B1E" w:rsidRPr="0060647F" w:rsidRDefault="003A6B1E" w:rsidP="00651C41">
            <w:pPr>
              <w:pStyle w:val="Lijstalinea"/>
              <w:numPr>
                <w:ilvl w:val="0"/>
                <w:numId w:val="1"/>
              </w:numPr>
              <w:ind w:left="128" w:hanging="141"/>
              <w:contextualSpacing w:val="0"/>
              <w:jc w:val="both"/>
              <w:cnfStyle w:val="000000000000" w:firstRow="0" w:lastRow="0" w:firstColumn="0" w:lastColumn="0" w:oddVBand="0" w:evenVBand="0" w:oddHBand="0" w:evenHBand="0" w:firstRowFirstColumn="0" w:firstRowLastColumn="0" w:lastRowFirstColumn="0" w:lastRowLastColumn="0"/>
              <w:rPr>
                <w:rFonts w:eastAsia="Arial" w:cs="Arial"/>
                <w:i/>
                <w:iCs/>
                <w:sz w:val="18"/>
                <w:szCs w:val="18"/>
              </w:rPr>
            </w:pPr>
            <w:r w:rsidRPr="0060647F">
              <w:rPr>
                <w:rFonts w:eastAsia="Arial" w:cs="Arial"/>
                <w:i/>
                <w:iCs/>
                <w:sz w:val="18"/>
                <w:szCs w:val="18"/>
              </w:rPr>
              <w:t>stinzen en states/buitenplaatsen;</w:t>
            </w:r>
          </w:p>
          <w:p w14:paraId="41506CDF" w14:textId="52D5E4F2" w:rsidR="003A6B1E" w:rsidRPr="0060647F" w:rsidRDefault="003A6B1E" w:rsidP="00651C41">
            <w:pPr>
              <w:pStyle w:val="Lijstalinea"/>
              <w:numPr>
                <w:ilvl w:val="0"/>
                <w:numId w:val="1"/>
              </w:numPr>
              <w:ind w:left="128" w:hanging="141"/>
              <w:contextualSpacing w:val="0"/>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i/>
                <w:iCs/>
                <w:sz w:val="18"/>
                <w:szCs w:val="18"/>
              </w:rPr>
              <w:t>klooster of uithoven</w:t>
            </w:r>
            <w:r w:rsidRPr="0060647F">
              <w:rPr>
                <w:rFonts w:eastAsia="Arial" w:cs="Arial"/>
                <w:sz w:val="18"/>
                <w:szCs w:val="18"/>
              </w:rPr>
              <w:t>.</w:t>
            </w:r>
            <w:r w:rsidRPr="0060647F">
              <w:rPr>
                <w:rFonts w:cs="Arial"/>
                <w:sz w:val="18"/>
                <w:szCs w:val="18"/>
              </w:rPr>
              <w:br/>
            </w:r>
          </w:p>
          <w:p w14:paraId="456D71DD" w14:textId="77777777" w:rsidR="003A6B1E" w:rsidRPr="0060647F" w:rsidRDefault="003A6B1E" w:rsidP="00651C41">
            <w:pPr>
              <w:ind w:left="-13"/>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Of aantoonbaar overeenkomstig andere historische kaarten.</w:t>
            </w:r>
          </w:p>
          <w:p w14:paraId="12B616BC" w14:textId="77777777" w:rsidR="003A6B1E" w:rsidRPr="0060647F" w:rsidRDefault="003A6B1E" w:rsidP="00651C41">
            <w:pPr>
              <w:ind w:left="-13"/>
              <w:jc w:val="both"/>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4252" w:type="dxa"/>
          </w:tcPr>
          <w:p w14:paraId="6E92EFE7"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 xml:space="preserve">Herstel en aanleg betreft de fysieke inrichting. Hieronder vallen onder andere historische lanen of andere beplanting, historische paden met bijbehorende bruggetjes, historische waterpartijen, </w:t>
            </w:r>
            <w:commentRangeStart w:id="92"/>
            <w:r w:rsidRPr="0060647F">
              <w:rPr>
                <w:rFonts w:eastAsia="Arial" w:cs="Arial"/>
                <w:sz w:val="18"/>
                <w:szCs w:val="18"/>
              </w:rPr>
              <w:t xml:space="preserve">omgrachting </w:t>
            </w:r>
            <w:commentRangeEnd w:id="92"/>
            <w:r w:rsidR="00912764">
              <w:rPr>
                <w:rStyle w:val="Verwijzingopmerking"/>
                <w:rFonts w:asciiTheme="minorHAnsi" w:eastAsiaTheme="minorHAnsi" w:hAnsiTheme="minorHAnsi" w:cstheme="minorBidi"/>
                <w:lang w:eastAsia="en-US"/>
              </w:rPr>
              <w:commentReference w:id="92"/>
            </w:r>
            <w:r w:rsidRPr="0060647F">
              <w:rPr>
                <w:rFonts w:eastAsia="Arial" w:cs="Arial"/>
                <w:sz w:val="18"/>
                <w:szCs w:val="18"/>
              </w:rPr>
              <w:t>van (voormalige) state- en kloosterterreinen en/of eenmalig baggeren van waterpartijen voor verbetering biodiversiteit en waterkwaliteit. Ook kan dit fysieke maatregelen ten behoeve van de verbetering van de  waterbeheersing betreffen zoals kunstwerken, dammen en stuwen, wanneer dit bijdraagt aan integraal herstel van het terrein.</w:t>
            </w:r>
          </w:p>
          <w:p w14:paraId="160A674F"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2829F4E1"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6CA41189" w14:textId="72BD0395"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p w14:paraId="6D419EA4"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p w14:paraId="096FECBF"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3A6B1E" w:rsidRPr="0060647F" w14:paraId="25EBA526" w14:textId="77777777" w:rsidTr="00D407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0" w:type="dxa"/>
          </w:tcPr>
          <w:p w14:paraId="3A8739CD" w14:textId="77777777" w:rsidR="003A6B1E" w:rsidRPr="0060647F" w:rsidRDefault="003A6B1E" w:rsidP="00651C41">
            <w:pPr>
              <w:jc w:val="both"/>
              <w:rPr>
                <w:rFonts w:eastAsia="Arial" w:cs="Arial"/>
                <w:sz w:val="18"/>
                <w:szCs w:val="18"/>
              </w:rPr>
            </w:pPr>
            <w:r w:rsidRPr="0060647F">
              <w:rPr>
                <w:rFonts w:eastAsia="Arial" w:cs="Arial"/>
                <w:sz w:val="18"/>
                <w:szCs w:val="18"/>
              </w:rPr>
              <w:t>9. Herstel historische dijkbiotoop: dijklichaam, grenssloot, struweel, kolken, dijkcoupures, schotbalkhuisjes, dijkdoorgangen, beplanting</w:t>
            </w:r>
          </w:p>
          <w:p w14:paraId="70C1431D" w14:textId="77777777" w:rsidR="003A6B1E" w:rsidRPr="0060647F" w:rsidRDefault="003A6B1E" w:rsidP="00651C41">
            <w:pPr>
              <w:jc w:val="both"/>
              <w:rPr>
                <w:rFonts w:cs="Arial"/>
                <w:sz w:val="18"/>
                <w:szCs w:val="18"/>
              </w:rPr>
            </w:pPr>
          </w:p>
        </w:tc>
        <w:tc>
          <w:tcPr>
            <w:tcW w:w="4678" w:type="dxa"/>
          </w:tcPr>
          <w:p w14:paraId="4138A0FA" w14:textId="583F6C01"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 xml:space="preserve">Historische dijken zoals aangegeven op de Cultuurhistorische Kaart op de kaartlaag </w:t>
            </w:r>
            <w:r w:rsidRPr="0060647F">
              <w:rPr>
                <w:rFonts w:eastAsia="Arial" w:cs="Arial"/>
                <w:i/>
                <w:iCs/>
                <w:sz w:val="18"/>
                <w:szCs w:val="18"/>
              </w:rPr>
              <w:t>dijken</w:t>
            </w:r>
            <w:r w:rsidRPr="0060647F">
              <w:rPr>
                <w:rFonts w:eastAsia="Arial" w:cs="Arial"/>
                <w:sz w:val="18"/>
                <w:szCs w:val="18"/>
              </w:rPr>
              <w:t xml:space="preserve"> of als dijklichaam aantoonbaar op historische kaarten van voor 1950, met een randstrook van 25 meter. Begrenzing overeenkomstig Cultuurhistorische Kaart. Alle landschapstypen.</w:t>
            </w:r>
          </w:p>
        </w:tc>
        <w:tc>
          <w:tcPr>
            <w:tcW w:w="4252" w:type="dxa"/>
          </w:tcPr>
          <w:p w14:paraId="348470F6"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Herstel historische dijkbiotoop: dijklichaam, grenssloot, struweel, kolken, dijkcoupures, schotbalkhuisjes, dijkdoorgangen, beplanting betreft de fysieke inrichting.</w:t>
            </w:r>
          </w:p>
          <w:p w14:paraId="57EE548C" w14:textId="141F4C64"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p>
          <w:p w14:paraId="6D2E6E20"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De geformuleerde doelstelling is een combinatie van in ieder geval landschappelijke en cultuurhistorische doelstellingen bij voorkeur in combinatie met doelstellingen voor flora en/of fauna. Hieronder valt onder andere: herprofileren of spitten, opwerpen en ophogen, frezen, inzaaien en rollen volgens oorspronkelijk historisch profiel en overeenkomstig nog bestaande dijkrestanten.</w:t>
            </w:r>
          </w:p>
          <w:p w14:paraId="2943B7B7"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3A6B1E" w:rsidRPr="0060647F" w14:paraId="3CF51AD4" w14:textId="77777777" w:rsidTr="00D4077C">
        <w:trPr>
          <w:trHeight w:val="300"/>
        </w:trPr>
        <w:tc>
          <w:tcPr>
            <w:cnfStyle w:val="001000000000" w:firstRow="0" w:lastRow="0" w:firstColumn="1" w:lastColumn="0" w:oddVBand="0" w:evenVBand="0" w:oddHBand="0" w:evenHBand="0" w:firstRowFirstColumn="0" w:firstRowLastColumn="0" w:lastRowFirstColumn="0" w:lastRowLastColumn="0"/>
            <w:tcW w:w="2410" w:type="dxa"/>
          </w:tcPr>
          <w:p w14:paraId="5C2B6916" w14:textId="77777777" w:rsidR="003A6B1E" w:rsidRPr="0060647F" w:rsidRDefault="003A6B1E" w:rsidP="00651C41">
            <w:pPr>
              <w:jc w:val="both"/>
              <w:rPr>
                <w:rFonts w:eastAsia="Arial" w:cs="Arial"/>
                <w:sz w:val="18"/>
                <w:szCs w:val="18"/>
              </w:rPr>
            </w:pPr>
            <w:r w:rsidRPr="0060647F">
              <w:rPr>
                <w:rFonts w:eastAsia="Arial" w:cs="Arial"/>
                <w:sz w:val="18"/>
                <w:szCs w:val="18"/>
              </w:rPr>
              <w:t xml:space="preserve">10. </w:t>
            </w:r>
            <w:bookmarkStart w:id="93" w:name="_Hlk177127813"/>
            <w:r w:rsidRPr="0060647F">
              <w:rPr>
                <w:rFonts w:eastAsia="Arial" w:cs="Arial"/>
                <w:sz w:val="18"/>
                <w:szCs w:val="18"/>
              </w:rPr>
              <w:t>Herstel en aanleg kruidenrijk greppellland</w:t>
            </w:r>
            <w:bookmarkEnd w:id="93"/>
            <w:r w:rsidRPr="0060647F">
              <w:rPr>
                <w:rFonts w:eastAsia="Arial" w:cs="Arial"/>
                <w:sz w:val="18"/>
                <w:szCs w:val="18"/>
              </w:rPr>
              <w:t xml:space="preserve"> en kruinige percelen</w:t>
            </w:r>
          </w:p>
          <w:p w14:paraId="086B595F" w14:textId="77777777" w:rsidR="003A6B1E" w:rsidRPr="0060647F" w:rsidRDefault="003A6B1E" w:rsidP="00651C41">
            <w:pPr>
              <w:jc w:val="both"/>
              <w:rPr>
                <w:rFonts w:eastAsia="Arial" w:cs="Arial"/>
                <w:sz w:val="18"/>
                <w:szCs w:val="18"/>
              </w:rPr>
            </w:pPr>
          </w:p>
        </w:tc>
        <w:tc>
          <w:tcPr>
            <w:tcW w:w="4678" w:type="dxa"/>
          </w:tcPr>
          <w:p w14:paraId="195045F7" w14:textId="48F37F8A"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 xml:space="preserve">Kruidenrijk greppelland: alle landschapstypen </w:t>
            </w:r>
            <w:r w:rsidRPr="0060647F">
              <w:rPr>
                <w:rFonts w:eastAsia="Arial" w:cs="Arial"/>
                <w:sz w:val="18"/>
                <w:szCs w:val="18"/>
              </w:rPr>
              <w:br/>
              <w:t>Kruinige percelen: landschapstypen 'kwelderwal', 'kweldervlakte', 'oude zeepolder' en 'jonge zeepolder' in de gemeenten Harlingen, Waadhoeke, Noardeast Fryslân en Súdwest Fryslân ten noorden van de A7.</w:t>
            </w:r>
          </w:p>
          <w:p w14:paraId="3798CDE7"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7C1FE118"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p w14:paraId="6E0B4F2D" w14:textId="0FC24CA2"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4252" w:type="dxa"/>
          </w:tcPr>
          <w:p w14:paraId="42E95C1F"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Onder de fysieke inrichting valt onder andere: het ploegen, herprofileren of spitten, frezen, inzaaien en rollen.</w:t>
            </w:r>
          </w:p>
          <w:p w14:paraId="0D7FE4F6" w14:textId="2C028E16"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p w14:paraId="7E7F60B8"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Voor herstel en aanleg van kruidenrijk greppelland kan gekozen worden voor:</w:t>
            </w:r>
          </w:p>
          <w:p w14:paraId="77AE6B40"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a. herstel overeenkomstig de oorspronkelijke situering en profilering</w:t>
            </w:r>
          </w:p>
          <w:p w14:paraId="3C1432DF" w14:textId="30D6F696"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 xml:space="preserve">b. een nieuwe situering en profilering van greppels waarbij de voorwaarden in acht worden genomen die staan omschreven in paragraaf 3.5.4 van de notitie “Kruidenrijk Greppelland” (onder documenten </w:t>
            </w:r>
            <w:hyperlink r:id="rId30" w:history="1">
              <w:r w:rsidRPr="0060647F">
                <w:rPr>
                  <w:rFonts w:cs="Arial"/>
                  <w:color w:val="0000FF"/>
                  <w:sz w:val="18"/>
                  <w:szCs w:val="18"/>
                  <w:u w:val="single"/>
                </w:rPr>
                <w:t>2. Waarden | Fryslan</w:t>
              </w:r>
            </w:hyperlink>
            <w:r w:rsidRPr="0060647F">
              <w:rPr>
                <w:rFonts w:eastAsia="Arial" w:cs="Arial"/>
                <w:sz w:val="18"/>
                <w:szCs w:val="18"/>
              </w:rPr>
              <w:t xml:space="preserve"> );</w:t>
            </w:r>
          </w:p>
          <w:p w14:paraId="7955728E" w14:textId="4070A26E"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c. herstel van onderdelen van een bestaand aanwezig greppelsysteem, bolle graslandakker of kruinig perceel om het beter te laten functioneren.</w:t>
            </w:r>
          </w:p>
          <w:p w14:paraId="5E18989C"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70A38F95" w14:textId="7911B469"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Onderdelen a en b mogen uitsluitend worden uitgevoerd in combinatie met inrichtingsmaatregel herstel kruidenrijk grasland overeenkomstig de voorwaarden uit paragraaf 3.7 van de notitie “Kruidenrijk Greppelland”.</w:t>
            </w:r>
          </w:p>
          <w:p w14:paraId="4DC82B15" w14:textId="7F7D5952"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Ook mag dit in combinatie met spontaan herstel kruidenrijk grasland zonder inrichtingsmaatregelen als grondwerk en inzaaien wanneer  de bemestingssituatie overeenkomt met de notitie “Kruidenrijk Greppelland”</w:t>
            </w:r>
            <w:r w:rsidR="00EC6150" w:rsidRPr="0060647F">
              <w:rPr>
                <w:rFonts w:eastAsia="Arial" w:cs="Arial"/>
                <w:sz w:val="18"/>
                <w:szCs w:val="18"/>
              </w:rPr>
              <w:t>.</w:t>
            </w:r>
            <w:r w:rsidRPr="0060647F">
              <w:rPr>
                <w:rFonts w:eastAsia="Arial" w:cs="Arial"/>
                <w:sz w:val="18"/>
                <w:szCs w:val="18"/>
              </w:rPr>
              <w:t xml:space="preserve"> </w:t>
            </w:r>
            <w:commentRangeStart w:id="94"/>
            <w:commentRangeStart w:id="95"/>
            <w:commentRangeStart w:id="96"/>
            <w:commentRangeEnd w:id="94"/>
            <w:r w:rsidRPr="0060647F">
              <w:rPr>
                <w:rStyle w:val="Verwijzingopmerking"/>
                <w:rFonts w:eastAsiaTheme="minorHAnsi" w:cs="Arial"/>
                <w:sz w:val="18"/>
                <w:szCs w:val="18"/>
                <w:lang w:eastAsia="en-US"/>
              </w:rPr>
              <w:commentReference w:id="94"/>
            </w:r>
            <w:commentRangeEnd w:id="95"/>
            <w:r w:rsidR="00EC6150" w:rsidRPr="0060647F">
              <w:rPr>
                <w:rStyle w:val="Verwijzingopmerking"/>
                <w:rFonts w:eastAsiaTheme="minorHAnsi" w:cs="Arial"/>
                <w:sz w:val="18"/>
                <w:szCs w:val="18"/>
                <w:lang w:eastAsia="en-US"/>
              </w:rPr>
              <w:commentReference w:id="95"/>
            </w:r>
            <w:commentRangeEnd w:id="96"/>
            <w:r w:rsidR="00AB7247" w:rsidRPr="0060647F">
              <w:rPr>
                <w:rStyle w:val="Verwijzingopmerking"/>
                <w:rFonts w:eastAsiaTheme="minorHAnsi" w:cs="Arial"/>
                <w:sz w:val="18"/>
                <w:szCs w:val="18"/>
                <w:lang w:eastAsia="en-US"/>
              </w:rPr>
              <w:commentReference w:id="96"/>
            </w:r>
          </w:p>
          <w:p w14:paraId="1329AA76"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p w14:paraId="1B0ABF9A" w14:textId="374318DB"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t>Voor onderdelen a en b is bestaand kruidenrijk grasland en bestaand cultuurlandschappelijk greppelland uitgesloten. Alleen in aanmerking komen vlakke greppelloze of nagenoeg greppelloze percelen (greppels die &gt;30m van elkaar gelegen zijn).</w:t>
            </w:r>
          </w:p>
          <w:p w14:paraId="06653464"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739791B4"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647F">
              <w:rPr>
                <w:rFonts w:eastAsia="Arial" w:cs="Arial"/>
                <w:sz w:val="18"/>
                <w:szCs w:val="18"/>
              </w:rPr>
              <w:lastRenderedPageBreak/>
              <w:t>Herstel kruidenrijk grasland mag ook zonder combinatie met herstel greppelland worden uitgevoerd indien dit wordt gecombineerd met één of meerdere van de andere categorieën uit deze bijlage. Bestaand kruidenrijk grasland is uitgesloten.</w:t>
            </w:r>
          </w:p>
          <w:p w14:paraId="18BD9B22"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3A6B1E" w:rsidRPr="0060647F" w14:paraId="5B52CCCC" w14:textId="77777777" w:rsidTr="00D407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0" w:type="dxa"/>
          </w:tcPr>
          <w:p w14:paraId="221308B1" w14:textId="77777777" w:rsidR="003A6B1E" w:rsidRPr="0060647F" w:rsidRDefault="003A6B1E" w:rsidP="00651C41">
            <w:pPr>
              <w:jc w:val="both"/>
              <w:rPr>
                <w:rFonts w:eastAsia="Arial" w:cs="Arial"/>
                <w:sz w:val="18"/>
                <w:szCs w:val="18"/>
              </w:rPr>
            </w:pPr>
            <w:r w:rsidRPr="0060647F">
              <w:rPr>
                <w:rFonts w:eastAsia="Arial" w:cs="Arial"/>
                <w:sz w:val="18"/>
                <w:szCs w:val="18"/>
              </w:rPr>
              <w:lastRenderedPageBreak/>
              <w:t>11. Herstel en aanleg historische paden</w:t>
            </w:r>
          </w:p>
          <w:p w14:paraId="4F412154" w14:textId="77777777" w:rsidR="003A6B1E" w:rsidRPr="0060647F" w:rsidRDefault="003A6B1E" w:rsidP="00651C41">
            <w:pPr>
              <w:jc w:val="both"/>
              <w:rPr>
                <w:rFonts w:cs="Arial"/>
                <w:sz w:val="18"/>
                <w:szCs w:val="18"/>
              </w:rPr>
            </w:pPr>
          </w:p>
        </w:tc>
        <w:tc>
          <w:tcPr>
            <w:tcW w:w="4678" w:type="dxa"/>
          </w:tcPr>
          <w:p w14:paraId="10A861BE"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 xml:space="preserve">Verdwenen paden aangegeven op en overeenkomstig de kaartlaag </w:t>
            </w:r>
            <w:r w:rsidRPr="0060647F">
              <w:rPr>
                <w:rFonts w:eastAsia="Arial" w:cs="Arial"/>
                <w:i/>
                <w:iCs/>
                <w:sz w:val="18"/>
                <w:szCs w:val="18"/>
              </w:rPr>
              <w:t xml:space="preserve">Oude paden Nieuwe wegen </w:t>
            </w:r>
            <w:r w:rsidRPr="0060647F">
              <w:rPr>
                <w:rFonts w:eastAsia="Arial" w:cs="Arial"/>
                <w:sz w:val="18"/>
                <w:szCs w:val="18"/>
              </w:rPr>
              <w:t>van de Cultuurhistorische Kaart.</w:t>
            </w:r>
          </w:p>
        </w:tc>
        <w:tc>
          <w:tcPr>
            <w:tcW w:w="4252" w:type="dxa"/>
          </w:tcPr>
          <w:p w14:paraId="26BA81C7"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Aanleg en herstel ten behoeve van toegankelijk maken door middel van voorzieningen als hekjes, veeroosters, bruggetjes en beperkte en incidentele (semi-) verhardingen.</w:t>
            </w:r>
          </w:p>
          <w:p w14:paraId="5C117B45"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p w14:paraId="25B2E6F3" w14:textId="241D5503"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Er mag afgeweken worden van de kaartlaag “Oude paden Nieuwe wegen” indien aangetoond is dat de aanleg noodzakelijk is om een toevoeging op het wandelknooppuntennetwerk te realiseren.</w:t>
            </w:r>
            <w:r w:rsidRPr="0060647F">
              <w:rPr>
                <w:rFonts w:cs="Arial"/>
                <w:sz w:val="18"/>
                <w:szCs w:val="18"/>
              </w:rPr>
              <w:br/>
            </w:r>
          </w:p>
        </w:tc>
      </w:tr>
      <w:tr w:rsidR="003A6B1E" w:rsidRPr="0060647F" w14:paraId="63CC706B" w14:textId="77777777" w:rsidTr="00D4077C">
        <w:trPr>
          <w:trHeight w:val="300"/>
        </w:trPr>
        <w:tc>
          <w:tcPr>
            <w:cnfStyle w:val="001000000000" w:firstRow="0" w:lastRow="0" w:firstColumn="1" w:lastColumn="0" w:oddVBand="0" w:evenVBand="0" w:oddHBand="0" w:evenHBand="0" w:firstRowFirstColumn="0" w:firstRowLastColumn="0" w:lastRowFirstColumn="0" w:lastRowLastColumn="0"/>
            <w:tcW w:w="2410" w:type="dxa"/>
          </w:tcPr>
          <w:p w14:paraId="128783C1" w14:textId="77777777" w:rsidR="003A6B1E" w:rsidRPr="0060647F" w:rsidRDefault="003A6B1E" w:rsidP="00651C41">
            <w:pPr>
              <w:jc w:val="both"/>
              <w:rPr>
                <w:rFonts w:eastAsia="Arial" w:cs="Arial"/>
                <w:sz w:val="18"/>
                <w:szCs w:val="18"/>
              </w:rPr>
            </w:pPr>
            <w:r w:rsidRPr="0060647F">
              <w:rPr>
                <w:rFonts w:eastAsia="Arial" w:cs="Arial"/>
                <w:sz w:val="18"/>
                <w:szCs w:val="18"/>
              </w:rPr>
              <w:t>12. Voorkomen van oeverafkalving</w:t>
            </w:r>
          </w:p>
          <w:p w14:paraId="73D64E30" w14:textId="77777777" w:rsidR="003A6B1E" w:rsidRPr="0060647F" w:rsidRDefault="003A6B1E" w:rsidP="00651C41">
            <w:pPr>
              <w:jc w:val="both"/>
              <w:rPr>
                <w:rFonts w:eastAsia="Arial" w:cs="Arial"/>
                <w:sz w:val="18"/>
                <w:szCs w:val="18"/>
              </w:rPr>
            </w:pPr>
          </w:p>
        </w:tc>
        <w:tc>
          <w:tcPr>
            <w:tcW w:w="4678" w:type="dxa"/>
          </w:tcPr>
          <w:p w14:paraId="7F8287C9"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(Innovatieve) maatregelen waarmee het afkalven van oevers wordt voorkomen, baggeraanwas wordt geremd en de oevervegetatie en biodiversiteit wordt gestimuleerd.</w:t>
            </w:r>
          </w:p>
          <w:p w14:paraId="4DA03011"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tc>
        <w:tc>
          <w:tcPr>
            <w:tcW w:w="4252" w:type="dxa"/>
          </w:tcPr>
          <w:p w14:paraId="1560D45F" w14:textId="77777777" w:rsidR="003A6B1E" w:rsidRPr="0060647F" w:rsidRDefault="003A6B1E" w:rsidP="00651C41">
            <w:pPr>
              <w:spacing w:after="160"/>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Theme="minorEastAsia" w:cs="Arial"/>
                <w:sz w:val="18"/>
                <w:szCs w:val="18"/>
              </w:rPr>
              <w:t>Mogelijke maatregelen</w:t>
            </w:r>
            <w:r w:rsidRPr="0060647F">
              <w:rPr>
                <w:rFonts w:eastAsia="Arial" w:cs="Arial"/>
                <w:sz w:val="18"/>
                <w:szCs w:val="18"/>
              </w:rPr>
              <w:t xml:space="preserve"> zijn het op een landschappelijk goed ingepaste manier voorkomen van het ‘vertrappen’ van oevers door vee. Bijvoorbeeld door (historische) drenkpoelen te herstellen, waterdrinkbakken te realiseren, oevers af te rasteren (hekken of hagen, heggen, etc), het plaatsen van ‘biokratten’ of tijdelijke gaaskooien, het gebruik maken van kokosrollen of vegetatiematten om de groei versneld op gang te brengen of andere maatregelen waarmee de oevervegetatie en doorworteling van de oeverzone wordt hersteld, zodat oevers minder kwetsbaar worden voor afkalving.</w:t>
            </w:r>
          </w:p>
          <w:p w14:paraId="3EBFEBF8" w14:textId="14532A8F" w:rsidR="003A6B1E" w:rsidRPr="0060647F" w:rsidRDefault="003A6B1E" w:rsidP="00651C41">
            <w:pPr>
              <w:spacing w:after="160"/>
              <w:jc w:val="both"/>
              <w:cnfStyle w:val="000000000000" w:firstRow="0" w:lastRow="0" w:firstColumn="0" w:lastColumn="0" w:oddVBand="0" w:evenVBand="0" w:oddHBand="0" w:evenHBand="0" w:firstRowFirstColumn="0" w:firstRowLastColumn="0" w:lastRowFirstColumn="0" w:lastRowLastColumn="0"/>
              <w:rPr>
                <w:rFonts w:eastAsiaTheme="minorEastAsia" w:cs="Arial"/>
                <w:sz w:val="18"/>
                <w:szCs w:val="18"/>
              </w:rPr>
            </w:pPr>
            <w:commentRangeStart w:id="97"/>
            <w:commentRangeStart w:id="98"/>
            <w:commentRangeStart w:id="99"/>
            <w:r w:rsidRPr="0060647F">
              <w:rPr>
                <w:rFonts w:eastAsia="Arial" w:cs="Arial"/>
                <w:sz w:val="18"/>
                <w:szCs w:val="18"/>
              </w:rPr>
              <w:t xml:space="preserve">Deze maatregel </w:t>
            </w:r>
            <w:commentRangeEnd w:id="97"/>
            <w:r w:rsidR="002A1CA0" w:rsidRPr="0060647F">
              <w:rPr>
                <w:rStyle w:val="Verwijzingopmerking"/>
                <w:rFonts w:eastAsiaTheme="minorHAnsi" w:cs="Arial"/>
                <w:sz w:val="18"/>
                <w:szCs w:val="18"/>
                <w:lang w:eastAsia="en-US"/>
              </w:rPr>
              <w:commentReference w:id="97"/>
            </w:r>
            <w:commentRangeEnd w:id="98"/>
            <w:r w:rsidR="002368EE" w:rsidRPr="0060647F">
              <w:rPr>
                <w:rStyle w:val="Verwijzingopmerking"/>
                <w:rFonts w:eastAsiaTheme="minorHAnsi" w:cs="Arial"/>
                <w:sz w:val="18"/>
                <w:szCs w:val="18"/>
                <w:lang w:eastAsia="en-US"/>
              </w:rPr>
              <w:commentReference w:id="98"/>
            </w:r>
            <w:commentRangeEnd w:id="99"/>
            <w:r w:rsidR="00D81737" w:rsidRPr="0060647F">
              <w:rPr>
                <w:rStyle w:val="Verwijzingopmerking"/>
                <w:rFonts w:eastAsiaTheme="minorHAnsi" w:cs="Arial"/>
                <w:sz w:val="18"/>
                <w:szCs w:val="18"/>
                <w:lang w:eastAsia="en-US"/>
              </w:rPr>
              <w:commentReference w:id="99"/>
            </w:r>
            <w:r w:rsidRPr="0060647F">
              <w:rPr>
                <w:rFonts w:eastAsia="Arial" w:cs="Arial"/>
                <w:sz w:val="18"/>
                <w:szCs w:val="18"/>
              </w:rPr>
              <w:t xml:space="preserve">is alleen subsidiabel in  combinatie met maatregelen uit één of meerdere  van de andere categorieën, zie artikel 14 </w:t>
            </w:r>
            <w:r w:rsidR="000166A3" w:rsidRPr="0060647F">
              <w:rPr>
                <w:rFonts w:eastAsia="Arial" w:cs="Arial"/>
                <w:sz w:val="18"/>
                <w:szCs w:val="18"/>
              </w:rPr>
              <w:t>lid 6</w:t>
            </w:r>
            <w:r w:rsidRPr="0060647F">
              <w:rPr>
                <w:rFonts w:eastAsia="Arial" w:cs="Arial"/>
                <w:sz w:val="18"/>
                <w:szCs w:val="18"/>
              </w:rPr>
              <w:t xml:space="preserve"> van dit openstellingsbesluit.</w:t>
            </w:r>
          </w:p>
        </w:tc>
      </w:tr>
      <w:tr w:rsidR="003A6B1E" w:rsidRPr="0060647F" w14:paraId="4DC05F05" w14:textId="77777777" w:rsidTr="00D407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0" w:type="dxa"/>
          </w:tcPr>
          <w:p w14:paraId="3501A538" w14:textId="77777777" w:rsidR="003A6B1E" w:rsidRPr="0060647F" w:rsidRDefault="003A6B1E" w:rsidP="00651C41">
            <w:pPr>
              <w:jc w:val="both"/>
              <w:rPr>
                <w:rFonts w:eastAsia="Arial" w:cs="Arial"/>
                <w:sz w:val="18"/>
                <w:szCs w:val="18"/>
              </w:rPr>
            </w:pPr>
            <w:r w:rsidRPr="0060647F">
              <w:rPr>
                <w:rFonts w:eastAsia="Arial" w:cs="Arial"/>
                <w:sz w:val="18"/>
                <w:szCs w:val="18"/>
              </w:rPr>
              <w:t>13. Aanleg natuurvriendelijke en flauwe oevers</w:t>
            </w:r>
          </w:p>
          <w:p w14:paraId="1B2C21D9" w14:textId="77777777" w:rsidR="003A6B1E" w:rsidRPr="0060647F" w:rsidRDefault="003A6B1E" w:rsidP="00651C41">
            <w:pPr>
              <w:jc w:val="both"/>
              <w:rPr>
                <w:rFonts w:eastAsia="Arial" w:cs="Arial"/>
                <w:sz w:val="18"/>
                <w:szCs w:val="18"/>
              </w:rPr>
            </w:pPr>
          </w:p>
        </w:tc>
        <w:tc>
          <w:tcPr>
            <w:tcW w:w="4678" w:type="dxa"/>
          </w:tcPr>
          <w:p w14:paraId="071B46C5" w14:textId="55947AF4"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 xml:space="preserve">Leefgebieden </w:t>
            </w:r>
            <w:r w:rsidRPr="0060647F">
              <w:rPr>
                <w:rFonts w:eastAsia="Arial" w:cs="Arial"/>
                <w:i/>
                <w:iCs/>
                <w:sz w:val="18"/>
                <w:szCs w:val="18"/>
              </w:rPr>
              <w:t>open akkers, open grasland</w:t>
            </w:r>
            <w:r w:rsidRPr="0060647F">
              <w:rPr>
                <w:rFonts w:eastAsia="Arial" w:cs="Arial"/>
                <w:sz w:val="18"/>
                <w:szCs w:val="18"/>
              </w:rPr>
              <w:t xml:space="preserve"> en </w:t>
            </w:r>
            <w:r w:rsidRPr="0060647F">
              <w:rPr>
                <w:rFonts w:eastAsia="Arial" w:cs="Arial"/>
                <w:i/>
                <w:iCs/>
                <w:sz w:val="18"/>
                <w:szCs w:val="18"/>
              </w:rPr>
              <w:t>natte dooradering</w:t>
            </w:r>
            <w:r w:rsidRPr="0060647F">
              <w:rPr>
                <w:rFonts w:eastAsia="Arial" w:cs="Arial"/>
                <w:sz w:val="18"/>
                <w:szCs w:val="18"/>
              </w:rPr>
              <w:t>. Deze maatregel kan in hoofdwatergangen alleen worden ingezet met instemming van het waterschap.</w:t>
            </w:r>
          </w:p>
          <w:p w14:paraId="3C76AB3D"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Landschapstypen k</w:t>
            </w:r>
            <w:r w:rsidRPr="0060647F">
              <w:rPr>
                <w:rFonts w:eastAsia="Arial" w:cs="Arial"/>
                <w:i/>
                <w:iCs/>
                <w:sz w:val="18"/>
                <w:szCs w:val="18"/>
              </w:rPr>
              <w:t>welderwallen</w:t>
            </w:r>
            <w:r w:rsidRPr="0060647F">
              <w:rPr>
                <w:rFonts w:eastAsia="Arial" w:cs="Arial"/>
                <w:sz w:val="18"/>
                <w:szCs w:val="18"/>
              </w:rPr>
              <w:t xml:space="preserve"> en </w:t>
            </w:r>
            <w:r w:rsidRPr="0060647F">
              <w:rPr>
                <w:rFonts w:eastAsia="Arial" w:cs="Arial"/>
                <w:i/>
                <w:iCs/>
                <w:sz w:val="18"/>
                <w:szCs w:val="18"/>
              </w:rPr>
              <w:t>oeverwallen</w:t>
            </w:r>
            <w:r w:rsidRPr="0060647F">
              <w:rPr>
                <w:rFonts w:eastAsia="Arial" w:cs="Arial"/>
                <w:sz w:val="18"/>
                <w:szCs w:val="18"/>
              </w:rPr>
              <w:t>, zijn uitgesloten, tenzij aan de hand van een hoogtekaart aangegeven wordt dat de betreffende gronden een voormalige slenk of priel betreft.</w:t>
            </w:r>
          </w:p>
          <w:p w14:paraId="2F941B6D"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tc>
        <w:tc>
          <w:tcPr>
            <w:tcW w:w="4252" w:type="dxa"/>
          </w:tcPr>
          <w:p w14:paraId="5FECFD63" w14:textId="3C3DB5A9"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De aanleg van natuurvriendelijke</w:t>
            </w:r>
            <w:r w:rsidR="00284CE6" w:rsidRPr="0060647F">
              <w:rPr>
                <w:rFonts w:eastAsia="Arial" w:cs="Arial"/>
                <w:sz w:val="18"/>
                <w:szCs w:val="18"/>
              </w:rPr>
              <w:t xml:space="preserve"> oevers </w:t>
            </w:r>
            <w:r w:rsidRPr="0060647F">
              <w:rPr>
                <w:rFonts w:eastAsia="Arial" w:cs="Arial"/>
                <w:sz w:val="18"/>
                <w:szCs w:val="18"/>
              </w:rPr>
              <w:t>betreft de fysieke inrichting waaronder onder andere valt: het herprofileren van de oevers en uitvoeren van overige noodzakelijke inrichtingsmaatregelen t.b.v. de geformuleerde doelstelling.</w:t>
            </w:r>
          </w:p>
          <w:p w14:paraId="21C1A22C"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p>
          <w:p w14:paraId="746350F7" w14:textId="511A2B11"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De geformuleerde doelstelling is een combinatie van in ieder geval landschappelijke en/of cultuurhistorische doelen, eventueel in combinatie met het creëren van foerageergebied.</w:t>
            </w:r>
          </w:p>
          <w:p w14:paraId="7AA617FA" w14:textId="77777777" w:rsidR="002A1CA0" w:rsidRPr="0060647F" w:rsidRDefault="002A1CA0"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p w14:paraId="0C3F7B13" w14:textId="7A6138E7" w:rsidR="002A1CA0" w:rsidRPr="0060647F" w:rsidRDefault="002A1CA0" w:rsidP="00651C41">
            <w:pPr>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sidRPr="0060647F">
              <w:rPr>
                <w:rFonts w:eastAsia="Arial" w:cs="Arial"/>
                <w:sz w:val="18"/>
                <w:szCs w:val="18"/>
              </w:rPr>
              <w:t>Deze maatregel is alleen subsidiabel in  combinatie met maatregelen uit één of meerdere  van de andere categorieën, zie artikel 14 lid 6 van dit openstellingsbesluit.</w:t>
            </w:r>
          </w:p>
          <w:p w14:paraId="21261A01"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tc>
      </w:tr>
      <w:tr w:rsidR="003A6B1E" w:rsidRPr="0060647F" w14:paraId="22610E45" w14:textId="77777777" w:rsidTr="00D4077C">
        <w:trPr>
          <w:trHeight w:val="300"/>
        </w:trPr>
        <w:tc>
          <w:tcPr>
            <w:cnfStyle w:val="001000000000" w:firstRow="0" w:lastRow="0" w:firstColumn="1" w:lastColumn="0" w:oddVBand="0" w:evenVBand="0" w:oddHBand="0" w:evenHBand="0" w:firstRowFirstColumn="0" w:firstRowLastColumn="0" w:lastRowFirstColumn="0" w:lastRowLastColumn="0"/>
            <w:tcW w:w="2410" w:type="dxa"/>
          </w:tcPr>
          <w:p w14:paraId="680A27AB" w14:textId="3C490823" w:rsidR="003A6B1E" w:rsidRPr="0060647F" w:rsidRDefault="003A6B1E" w:rsidP="00651C41">
            <w:pPr>
              <w:jc w:val="both"/>
              <w:rPr>
                <w:rFonts w:eastAsia="Arial" w:cs="Arial"/>
                <w:sz w:val="18"/>
                <w:szCs w:val="18"/>
              </w:rPr>
            </w:pPr>
            <w:r w:rsidRPr="0060647F">
              <w:rPr>
                <w:rFonts w:eastAsia="Arial" w:cs="Arial"/>
                <w:sz w:val="18"/>
                <w:szCs w:val="18"/>
              </w:rPr>
              <w:t>14. Verbreden van sloten en verflauwen van oevers</w:t>
            </w:r>
          </w:p>
          <w:p w14:paraId="68A0B7B1" w14:textId="77777777" w:rsidR="003A6B1E" w:rsidRPr="0060647F" w:rsidRDefault="003A6B1E" w:rsidP="00651C41">
            <w:pPr>
              <w:jc w:val="both"/>
              <w:rPr>
                <w:rFonts w:eastAsia="Arial" w:cs="Arial"/>
                <w:sz w:val="18"/>
                <w:szCs w:val="18"/>
              </w:rPr>
            </w:pPr>
          </w:p>
        </w:tc>
        <w:tc>
          <w:tcPr>
            <w:tcW w:w="4678" w:type="dxa"/>
          </w:tcPr>
          <w:p w14:paraId="78B3E2B4"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Verbreden van sloten en verflauwen van oevers, zodat het slootprofiel beter aansluit bij de natuurlijke situatie. Dat komt de biodiversiteit en waterkwaliteit ten goede, verbetert het watervasthoudend vermogen van een gebied en draagt bij aan het voorkomen van wateroverlast.</w:t>
            </w:r>
          </w:p>
          <w:p w14:paraId="280D18B1"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tc>
        <w:tc>
          <w:tcPr>
            <w:tcW w:w="4252" w:type="dxa"/>
          </w:tcPr>
          <w:p w14:paraId="1978F72D" w14:textId="3661D766"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 xml:space="preserve">Een sloot kan in zijn geheel worden verbreed waardoor ook meer ruimte ontstaat voor natuurvriendelijk beheer en onderhoud en/of het talud kan worden verflauwd. Dat biedt meer ruimte voor waterberging én een natuurlijker verloop van de oever, wat bijdraagt aan de biodiversiteit. Een taludverflauwing kan onder en/of boven streefpeil worden vormgegeven. </w:t>
            </w:r>
            <w:commentRangeStart w:id="100"/>
            <w:commentRangeStart w:id="101"/>
            <w:r w:rsidRPr="0060647F">
              <w:rPr>
                <w:rFonts w:eastAsia="Arial" w:cs="Arial"/>
                <w:sz w:val="18"/>
                <w:szCs w:val="18"/>
              </w:rPr>
              <w:t xml:space="preserve">Deze investeringen worden uitgevoerd in het watersysteem. </w:t>
            </w:r>
            <w:commentRangeEnd w:id="100"/>
            <w:r w:rsidRPr="0060647F">
              <w:rPr>
                <w:rStyle w:val="Verwijzingopmerking"/>
                <w:rFonts w:eastAsiaTheme="minorHAnsi" w:cs="Arial"/>
                <w:sz w:val="18"/>
                <w:szCs w:val="18"/>
                <w:lang w:eastAsia="en-US"/>
              </w:rPr>
              <w:commentReference w:id="100"/>
            </w:r>
            <w:commentRangeEnd w:id="101"/>
            <w:r w:rsidRPr="0060647F">
              <w:rPr>
                <w:rStyle w:val="Verwijzingopmerking"/>
                <w:rFonts w:eastAsiaTheme="minorHAnsi" w:cs="Arial"/>
                <w:sz w:val="18"/>
                <w:szCs w:val="18"/>
                <w:lang w:eastAsia="en-US"/>
              </w:rPr>
              <w:commentReference w:id="101"/>
            </w:r>
            <w:r w:rsidRPr="0060647F">
              <w:rPr>
                <w:rFonts w:eastAsia="Arial" w:cs="Arial"/>
                <w:sz w:val="18"/>
                <w:szCs w:val="18"/>
              </w:rPr>
              <w:t>In zandgebieden kan deze maatregel alleen worden toegepast in combinatie met verondieping omdat de maatregel anders een verdrogende werking heeft.</w:t>
            </w:r>
          </w:p>
          <w:p w14:paraId="50AF27A7"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6A91153F"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 xml:space="preserve">Hier kan ook aandacht worden gegeven aan hoogwatercircuits (bebouwing, </w:t>
            </w:r>
            <w:r w:rsidRPr="0060647F">
              <w:rPr>
                <w:rFonts w:eastAsia="Arial" w:cs="Arial"/>
                <w:sz w:val="18"/>
                <w:szCs w:val="18"/>
              </w:rPr>
              <w:lastRenderedPageBreak/>
              <w:t>weidevogelgebieden) welke slecht op peil kunnen worden gehouden. Soms is de aanvoercapaciteit in het systeem hierbij een knelpunt. Met het verbreden van watergangen kan hier een o</w:t>
            </w:r>
            <w:r w:rsidRPr="0060647F">
              <w:rPr>
                <w:rFonts w:eastAsiaTheme="minorEastAsia" w:cs="Arial"/>
                <w:sz w:val="18"/>
                <w:szCs w:val="18"/>
              </w:rPr>
              <w:t>plossing voor worden gevonden.</w:t>
            </w:r>
            <w:r w:rsidRPr="0060647F">
              <w:rPr>
                <w:rFonts w:eastAsiaTheme="minorEastAsia" w:cs="Arial"/>
                <w:sz w:val="18"/>
                <w:szCs w:val="18"/>
              </w:rPr>
              <w:br/>
            </w:r>
          </w:p>
          <w:p w14:paraId="5AE8FB16" w14:textId="266EF820" w:rsidR="003A6B1E" w:rsidRPr="0060647F" w:rsidRDefault="003A6B1E" w:rsidP="00651C4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eastAsiaTheme="minorEastAsia" w:cs="Arial"/>
                <w:sz w:val="18"/>
                <w:szCs w:val="18"/>
              </w:rPr>
            </w:pPr>
            <w:r w:rsidRPr="0060647F">
              <w:rPr>
                <w:rFonts w:eastAsiaTheme="minorEastAsia" w:cs="Arial"/>
                <w:sz w:val="18"/>
                <w:szCs w:val="18"/>
              </w:rPr>
              <w:t>In de aanvraag wordt onderbouwd dat het profiel van de te verbreden sloot aansluit op het oorspronkelijke karakteristieke profiel in de directe omgeving.</w:t>
            </w:r>
          </w:p>
          <w:p w14:paraId="36F555BB" w14:textId="77777777" w:rsidR="003A6B1E" w:rsidRPr="0060647F" w:rsidRDefault="003A6B1E" w:rsidP="00651C4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eastAsiaTheme="minorEastAsia" w:cs="Arial"/>
                <w:sz w:val="18"/>
                <w:szCs w:val="18"/>
              </w:rPr>
            </w:pPr>
          </w:p>
          <w:p w14:paraId="756E4902" w14:textId="0A31B467" w:rsidR="00320C13" w:rsidRPr="0060647F" w:rsidRDefault="008C5BC4"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Deze maatregel is alleen subsidiabel in  combinatie met maatregelen uit één of meerdere  van de andere categorieën, zie artikel 14 lid 6 van dit openstellingsbesluit.</w:t>
            </w:r>
          </w:p>
          <w:p w14:paraId="7BDFF206" w14:textId="77777777" w:rsidR="008C5BC4" w:rsidRPr="0060647F" w:rsidRDefault="008C5BC4"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000B5ABA" w14:textId="68AE6603" w:rsidR="00320C13" w:rsidRPr="0060647F" w:rsidRDefault="00320C13"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Deze maatregelen mogen alleen uitgevoerd worden in de gebieden zoals aangegeven op de kaart Klimaatadaptatie Wetterskip Fryslân</w:t>
            </w:r>
            <w:r w:rsidR="008C5BC4" w:rsidRPr="0060647F">
              <w:rPr>
                <w:rFonts w:eastAsia="Arial" w:cs="Arial"/>
                <w:sz w:val="18"/>
                <w:szCs w:val="18"/>
              </w:rPr>
              <w:t xml:space="preserve">, </w:t>
            </w:r>
            <w:r w:rsidR="008C5BC4" w:rsidRPr="0060647F">
              <w:rPr>
                <w:rFonts w:eastAsia="Arial" w:cs="Arial"/>
                <w:sz w:val="18"/>
                <w:szCs w:val="18"/>
                <w:highlight w:val="yellow"/>
              </w:rPr>
              <w:t>zie …</w:t>
            </w:r>
          </w:p>
          <w:p w14:paraId="3B4D5FCD" w14:textId="77777777" w:rsidR="003A6B1E" w:rsidRPr="0060647F" w:rsidRDefault="003A6B1E" w:rsidP="00651C4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tc>
      </w:tr>
      <w:tr w:rsidR="003A6B1E" w:rsidRPr="0060647F" w14:paraId="37320F8A" w14:textId="77777777" w:rsidTr="00D407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0" w:type="dxa"/>
          </w:tcPr>
          <w:p w14:paraId="558A4267" w14:textId="2FE27F8D" w:rsidR="003A6B1E" w:rsidRPr="0060647F" w:rsidRDefault="003A6B1E" w:rsidP="00651C41">
            <w:pPr>
              <w:jc w:val="both"/>
              <w:rPr>
                <w:rFonts w:eastAsia="Arial" w:cs="Arial"/>
                <w:sz w:val="18"/>
                <w:szCs w:val="18"/>
              </w:rPr>
            </w:pPr>
            <w:r w:rsidRPr="0060647F">
              <w:rPr>
                <w:rFonts w:eastAsia="Arial" w:cs="Arial"/>
                <w:sz w:val="18"/>
                <w:szCs w:val="18"/>
              </w:rPr>
              <w:lastRenderedPageBreak/>
              <w:t>1</w:t>
            </w:r>
            <w:r w:rsidR="008F6D64" w:rsidRPr="0060647F">
              <w:rPr>
                <w:rFonts w:eastAsia="Arial" w:cs="Arial"/>
                <w:sz w:val="18"/>
                <w:szCs w:val="18"/>
              </w:rPr>
              <w:t>5</w:t>
            </w:r>
            <w:r w:rsidRPr="0060647F">
              <w:rPr>
                <w:rFonts w:eastAsia="Arial" w:cs="Arial"/>
                <w:sz w:val="18"/>
                <w:szCs w:val="18"/>
              </w:rPr>
              <w:t>. Peilverhogingen of opheffen bemalingen</w:t>
            </w:r>
          </w:p>
        </w:tc>
        <w:tc>
          <w:tcPr>
            <w:tcW w:w="4678" w:type="dxa"/>
          </w:tcPr>
          <w:p w14:paraId="34224309"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Opzetten van waterpeilen draagt bij aan het vergroten van de zoetwatervoorraad. Verlies aan waterbergingscapaciteit zal moeten worden gecompenseerd door de combinatie met waterbergingsmaatregelen, bijvoorbeeld met de eerder benoemde categorieën 6, 13 en 14.  De maatregel kan ook een bijdrage leveren aan het vergroten van leefgebied voor weidevogels.</w:t>
            </w:r>
          </w:p>
          <w:p w14:paraId="21726D0A"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p w14:paraId="3DCDD806" w14:textId="1F441D8A"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Voor deze maatregel kan een vergunning van het waterschap nodig zijn.</w:t>
            </w:r>
          </w:p>
          <w:p w14:paraId="1CE52B49"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p w14:paraId="1EBA3F7A" w14:textId="77777777"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In zandgebieden is het van belang dat met deze maatregel geen versnelde afvoer van regenwater naar het oppervlaktewater wordt gecreëerd.</w:t>
            </w:r>
          </w:p>
        </w:tc>
        <w:tc>
          <w:tcPr>
            <w:tcW w:w="4252" w:type="dxa"/>
          </w:tcPr>
          <w:p w14:paraId="6A21E862" w14:textId="132DFE65" w:rsidR="003A6B1E" w:rsidRPr="0060647F" w:rsidRDefault="003A6B1E"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Deze maatregel is alleen subsidiabel in  combinatie met maatregelen uit één of meerdere  van  de andere categorieën, zie artikel 14</w:t>
            </w:r>
            <w:r w:rsidR="00656DC0" w:rsidRPr="0060647F">
              <w:rPr>
                <w:rFonts w:eastAsia="Arial" w:cs="Arial"/>
                <w:sz w:val="18"/>
                <w:szCs w:val="18"/>
              </w:rPr>
              <w:t xml:space="preserve"> lid 6 van dit openstellingsbesluit.</w:t>
            </w:r>
          </w:p>
          <w:p w14:paraId="31DCF93B" w14:textId="77777777" w:rsidR="003A6B1E" w:rsidRPr="0060647F" w:rsidRDefault="003A6B1E"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p w14:paraId="1DC8F729" w14:textId="77777777" w:rsidR="003A6B1E" w:rsidRPr="0060647F" w:rsidRDefault="003A6B1E"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Subsidiabel zijn de investeringen die gedaan kunnen worden om de opzet van waterpeilen mogelijk te maken, zoals de aanleg van duikers en stuwen, opheffen bemalingen en het vergraven van watergangen. Bij duikers ligt tenminste 1/3</w:t>
            </w:r>
            <w:r w:rsidRPr="0060647F">
              <w:rPr>
                <w:rFonts w:eastAsia="Arial" w:cs="Arial"/>
                <w:sz w:val="18"/>
                <w:szCs w:val="18"/>
                <w:vertAlign w:val="superscript"/>
              </w:rPr>
              <w:t>e</w:t>
            </w:r>
            <w:r w:rsidRPr="0060647F">
              <w:rPr>
                <w:rFonts w:eastAsia="Arial" w:cs="Arial"/>
                <w:sz w:val="18"/>
                <w:szCs w:val="18"/>
              </w:rPr>
              <w:t xml:space="preserve"> deel van de doorsnede van de duiker boven de waterspiegel.</w:t>
            </w:r>
          </w:p>
          <w:p w14:paraId="49E8B580" w14:textId="77777777" w:rsidR="00320C13" w:rsidRPr="0060647F" w:rsidRDefault="00320C13"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p w14:paraId="002B61CC" w14:textId="317A35A8" w:rsidR="00320C13" w:rsidRPr="0060647F" w:rsidRDefault="00320C13"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Deze maatregelen mogen alleen uitgevoerd worden in de gebieden zoals aangegeven op de kaart Klimaatadaptatie Wetterskip Fryslân</w:t>
            </w:r>
            <w:r w:rsidR="00656DC0" w:rsidRPr="0060647F">
              <w:rPr>
                <w:rFonts w:eastAsia="Arial" w:cs="Arial"/>
                <w:sz w:val="18"/>
                <w:szCs w:val="18"/>
              </w:rPr>
              <w:t xml:space="preserve">, </w:t>
            </w:r>
            <w:r w:rsidR="00656DC0" w:rsidRPr="0060647F">
              <w:rPr>
                <w:rFonts w:eastAsia="Arial" w:cs="Arial"/>
                <w:sz w:val="18"/>
                <w:szCs w:val="18"/>
                <w:highlight w:val="yellow"/>
              </w:rPr>
              <w:t>zie …</w:t>
            </w:r>
          </w:p>
          <w:p w14:paraId="0552090E" w14:textId="7F87BCAC" w:rsidR="00320C13" w:rsidRPr="0060647F" w:rsidRDefault="00320C13"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tc>
      </w:tr>
      <w:tr w:rsidR="003A6B1E" w:rsidRPr="0060647F" w14:paraId="451C217F" w14:textId="77777777" w:rsidTr="00D4077C">
        <w:trPr>
          <w:trHeight w:val="300"/>
        </w:trPr>
        <w:tc>
          <w:tcPr>
            <w:cnfStyle w:val="001000000000" w:firstRow="0" w:lastRow="0" w:firstColumn="1" w:lastColumn="0" w:oddVBand="0" w:evenVBand="0" w:oddHBand="0" w:evenHBand="0" w:firstRowFirstColumn="0" w:firstRowLastColumn="0" w:lastRowFirstColumn="0" w:lastRowLastColumn="0"/>
            <w:tcW w:w="2410" w:type="dxa"/>
          </w:tcPr>
          <w:p w14:paraId="168AF67B" w14:textId="1D824B88" w:rsidR="003A6B1E" w:rsidRPr="0060647F" w:rsidRDefault="003A6B1E" w:rsidP="00651C41">
            <w:pPr>
              <w:jc w:val="both"/>
              <w:rPr>
                <w:rFonts w:eastAsia="Arial" w:cs="Arial"/>
                <w:sz w:val="18"/>
                <w:szCs w:val="18"/>
              </w:rPr>
            </w:pPr>
            <w:r w:rsidRPr="0060647F">
              <w:rPr>
                <w:rFonts w:eastAsia="Arial" w:cs="Arial"/>
                <w:sz w:val="18"/>
                <w:szCs w:val="18"/>
              </w:rPr>
              <w:t>1</w:t>
            </w:r>
            <w:r w:rsidR="008F6D64" w:rsidRPr="0060647F">
              <w:rPr>
                <w:rFonts w:eastAsia="Arial" w:cs="Arial"/>
                <w:sz w:val="18"/>
                <w:szCs w:val="18"/>
              </w:rPr>
              <w:t>6</w:t>
            </w:r>
            <w:r w:rsidRPr="0060647F">
              <w:rPr>
                <w:rFonts w:eastAsia="Arial" w:cs="Arial"/>
                <w:sz w:val="18"/>
                <w:szCs w:val="18"/>
              </w:rPr>
              <w:t>. Verhogen van slootbodems en duikers</w:t>
            </w:r>
          </w:p>
        </w:tc>
        <w:tc>
          <w:tcPr>
            <w:tcW w:w="4678" w:type="dxa"/>
          </w:tcPr>
          <w:p w14:paraId="6C1E7BE3"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Met het verhogen van slootbodems wordt het verontdiepen van sloten bedoeld. Met het verhogen van duikers wordt bedoeld dat de binnenonderkant buis (bob) hoger komt te liggen. Deze maatregelen dragen bij aan waterconservering doordat de ontwateringsbasis omhoog wordt gebracht.</w:t>
            </w:r>
          </w:p>
          <w:p w14:paraId="68839DF0"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1C4EDE60" w14:textId="77777777" w:rsidR="003A6B1E" w:rsidRPr="0060647F" w:rsidRDefault="003A6B1E" w:rsidP="00651C41">
            <w:pPr>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Voor deze maatregel is een vergunning van het waterschap nodig.</w:t>
            </w:r>
          </w:p>
        </w:tc>
        <w:tc>
          <w:tcPr>
            <w:tcW w:w="4252" w:type="dxa"/>
          </w:tcPr>
          <w:p w14:paraId="18B5C8B7" w14:textId="77777777" w:rsidR="003A6B1E" w:rsidRPr="0060647F" w:rsidRDefault="003A6B1E" w:rsidP="00651C4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t>Investeringen voor het verontdiepen van sloten, zoals grondverzet en het verhogen van de duikers. Voor de toe te passen grond mag alleen gebiedseigen grond worden ingezet. Uitgangspunt is dat het natte profiel van de watergang gelijk blijft (combinatie met verbreding van de watergang).</w:t>
            </w:r>
          </w:p>
          <w:p w14:paraId="7FA2967D" w14:textId="77777777" w:rsidR="00656DC0" w:rsidRPr="0060647F" w:rsidRDefault="003A6B1E" w:rsidP="00651C4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r w:rsidRPr="0060647F">
              <w:rPr>
                <w:rFonts w:eastAsia="Arial" w:cs="Arial"/>
                <w:sz w:val="18"/>
                <w:szCs w:val="18"/>
              </w:rPr>
              <w:br/>
            </w:r>
            <w:r w:rsidR="00656DC0" w:rsidRPr="0060647F">
              <w:rPr>
                <w:rFonts w:eastAsia="Arial" w:cs="Arial"/>
                <w:sz w:val="18"/>
                <w:szCs w:val="18"/>
              </w:rPr>
              <w:t xml:space="preserve">Deze maatregelen mogen alleen uitgevoerd worden in de gebieden zoals aangegeven op de kaart Klimaatadaptatie Wetterskip Fryslân, </w:t>
            </w:r>
            <w:r w:rsidR="00656DC0" w:rsidRPr="0060647F">
              <w:rPr>
                <w:rFonts w:eastAsia="Arial" w:cs="Arial"/>
                <w:sz w:val="18"/>
                <w:szCs w:val="18"/>
                <w:highlight w:val="yellow"/>
              </w:rPr>
              <w:t>zie …</w:t>
            </w:r>
          </w:p>
          <w:p w14:paraId="6F4C7493" w14:textId="1B74362B" w:rsidR="003A6B1E" w:rsidRPr="0060647F" w:rsidRDefault="003A6B1E" w:rsidP="00651C4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p w14:paraId="10E1E508" w14:textId="77777777" w:rsidR="00320C13" w:rsidRPr="0060647F" w:rsidRDefault="00320C13" w:rsidP="00651C4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eastAsia="Arial" w:cs="Arial"/>
                <w:sz w:val="18"/>
                <w:szCs w:val="18"/>
              </w:rPr>
            </w:pPr>
          </w:p>
        </w:tc>
      </w:tr>
      <w:tr w:rsidR="003A6B1E" w:rsidRPr="0060647F" w14:paraId="25BD6686" w14:textId="77777777" w:rsidTr="00D407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0" w:type="dxa"/>
          </w:tcPr>
          <w:p w14:paraId="633DEAD0" w14:textId="308EFA02" w:rsidR="003A6B1E" w:rsidRPr="0060647F" w:rsidRDefault="003A6B1E" w:rsidP="00651C41">
            <w:pPr>
              <w:jc w:val="both"/>
              <w:rPr>
                <w:rFonts w:eastAsia="Arial" w:cs="Arial"/>
                <w:sz w:val="18"/>
                <w:szCs w:val="18"/>
              </w:rPr>
            </w:pPr>
            <w:r w:rsidRPr="0060647F">
              <w:rPr>
                <w:rFonts w:eastAsia="Arial" w:cs="Arial"/>
                <w:sz w:val="18"/>
                <w:szCs w:val="18"/>
              </w:rPr>
              <w:t>1</w:t>
            </w:r>
            <w:r w:rsidR="008F6D64" w:rsidRPr="0060647F">
              <w:rPr>
                <w:rFonts w:eastAsia="Arial" w:cs="Arial"/>
                <w:sz w:val="18"/>
                <w:szCs w:val="18"/>
              </w:rPr>
              <w:t>7</w:t>
            </w:r>
            <w:r w:rsidRPr="0060647F">
              <w:rPr>
                <w:rFonts w:eastAsia="Arial" w:cs="Arial"/>
                <w:sz w:val="18"/>
                <w:szCs w:val="18"/>
              </w:rPr>
              <w:t>. Plaatsen van stuwen</w:t>
            </w:r>
          </w:p>
        </w:tc>
        <w:tc>
          <w:tcPr>
            <w:tcW w:w="4678" w:type="dxa"/>
          </w:tcPr>
          <w:p w14:paraId="59661A0F" w14:textId="66851233" w:rsidR="003A6B1E" w:rsidRPr="0060647F" w:rsidRDefault="003A6B1E" w:rsidP="00651C41">
            <w:pPr>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Voor deze maatregel is een vergunning van het waterschap nodig. Het plaatsen van stuwen is een maatregel om water te conserveren op hogere droogtegevoelige zandgronden.</w:t>
            </w:r>
          </w:p>
        </w:tc>
        <w:tc>
          <w:tcPr>
            <w:tcW w:w="4252" w:type="dxa"/>
          </w:tcPr>
          <w:p w14:paraId="5B6C043B" w14:textId="77777777" w:rsidR="00656DC0" w:rsidRPr="0060647F" w:rsidRDefault="00656DC0"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 xml:space="preserve">Deze maatregelen mogen alleen uitgevoerd worden in de gebieden zoals aangegeven op de kaart Klimaatadaptatie Wetterskip Fryslân, </w:t>
            </w:r>
            <w:r w:rsidRPr="0060647F">
              <w:rPr>
                <w:rFonts w:eastAsia="Arial" w:cs="Arial"/>
                <w:sz w:val="18"/>
                <w:szCs w:val="18"/>
                <w:highlight w:val="yellow"/>
              </w:rPr>
              <w:t>zie …</w:t>
            </w:r>
          </w:p>
          <w:p w14:paraId="6C7F5E44" w14:textId="77777777" w:rsidR="00656DC0" w:rsidRPr="0060647F" w:rsidRDefault="00656DC0"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p w14:paraId="09287B5B" w14:textId="1A18207F" w:rsidR="003A6B1E" w:rsidRPr="0060647F" w:rsidRDefault="003A6B1E"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r w:rsidRPr="0060647F">
              <w:rPr>
                <w:rFonts w:eastAsia="Arial" w:cs="Arial"/>
                <w:sz w:val="18"/>
                <w:szCs w:val="18"/>
              </w:rPr>
              <w:t>Subsidiabel zijn de kosten van de stuw en de kosten van de aanleg.</w:t>
            </w:r>
          </w:p>
          <w:p w14:paraId="3D028BE3" w14:textId="77777777" w:rsidR="00320C13" w:rsidRPr="0060647F" w:rsidRDefault="00320C13" w:rsidP="00651C41">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eastAsia="Arial" w:cs="Arial"/>
                <w:sz w:val="18"/>
                <w:szCs w:val="18"/>
              </w:rPr>
            </w:pPr>
          </w:p>
        </w:tc>
      </w:tr>
    </w:tbl>
    <w:p w14:paraId="23BCC271" w14:textId="2AA3662E" w:rsidR="003A6B1E" w:rsidRPr="00B47640" w:rsidRDefault="003A6B1E" w:rsidP="0060647F">
      <w:pPr>
        <w:spacing w:line="276" w:lineRule="auto"/>
        <w:jc w:val="both"/>
        <w:rPr>
          <w:rFonts w:cs="Arial"/>
        </w:rPr>
      </w:pPr>
    </w:p>
    <w:p w14:paraId="4270AD89" w14:textId="77777777" w:rsidR="004D2073" w:rsidRPr="00B47640" w:rsidRDefault="004D2073" w:rsidP="0060647F">
      <w:pPr>
        <w:spacing w:after="160" w:line="276" w:lineRule="auto"/>
        <w:jc w:val="both"/>
        <w:rPr>
          <w:rFonts w:cs="Arial"/>
          <w:b/>
          <w:bCs/>
        </w:rPr>
      </w:pPr>
      <w:r w:rsidRPr="00B47640">
        <w:rPr>
          <w:rFonts w:cs="Arial"/>
          <w:b/>
          <w:bCs/>
        </w:rPr>
        <w:br w:type="page"/>
      </w:r>
    </w:p>
    <w:p w14:paraId="1B7C351B" w14:textId="5993B579" w:rsidR="003A6B1E" w:rsidRPr="00B47640" w:rsidRDefault="003A6B1E" w:rsidP="0060647F">
      <w:pPr>
        <w:spacing w:line="276" w:lineRule="auto"/>
        <w:jc w:val="both"/>
        <w:rPr>
          <w:rFonts w:cs="Arial"/>
          <w:b/>
          <w:bCs/>
        </w:rPr>
      </w:pPr>
      <w:r w:rsidRPr="00B47640">
        <w:rPr>
          <w:rFonts w:cs="Arial"/>
          <w:b/>
          <w:bCs/>
        </w:rPr>
        <w:lastRenderedPageBreak/>
        <w:t>Toelichting Openstellingsbesluit GLB 2023-2027 Herstel en inrichting van het cultuurlandschap op landbouwgronden 2025 provincie Fryslân</w:t>
      </w:r>
    </w:p>
    <w:p w14:paraId="070E0E4D" w14:textId="77777777" w:rsidR="003A6B1E" w:rsidRPr="00B47640" w:rsidRDefault="003A6B1E" w:rsidP="0060647F">
      <w:pPr>
        <w:spacing w:line="276" w:lineRule="auto"/>
        <w:jc w:val="both"/>
        <w:rPr>
          <w:rFonts w:cs="Arial"/>
          <w:u w:val="single"/>
        </w:rPr>
      </w:pPr>
    </w:p>
    <w:p w14:paraId="41474A02" w14:textId="77777777" w:rsidR="003A6B1E" w:rsidRPr="00B47640" w:rsidRDefault="003A6B1E" w:rsidP="0060647F">
      <w:pPr>
        <w:spacing w:line="276" w:lineRule="auto"/>
        <w:jc w:val="both"/>
        <w:rPr>
          <w:rFonts w:cs="Arial"/>
          <w:b/>
          <w:bCs/>
        </w:rPr>
      </w:pPr>
      <w:r w:rsidRPr="00B47640">
        <w:rPr>
          <w:rFonts w:cs="Arial"/>
          <w:b/>
          <w:bCs/>
        </w:rPr>
        <w:t>Algemeen</w:t>
      </w:r>
    </w:p>
    <w:p w14:paraId="66EF04BE" w14:textId="12A5B6BB" w:rsidR="003A6B1E" w:rsidRPr="00B47640" w:rsidRDefault="003A6B1E" w:rsidP="0060647F">
      <w:pPr>
        <w:spacing w:line="276" w:lineRule="auto"/>
        <w:jc w:val="both"/>
        <w:rPr>
          <w:rFonts w:cs="Arial"/>
        </w:rPr>
      </w:pPr>
      <w:r w:rsidRPr="00B47640">
        <w:rPr>
          <w:rFonts w:cs="Arial"/>
        </w:rPr>
        <w:t>Dit is een openstelling in de Provincie Fryslân waarmee we verschillende partijen willen stimuleren om middels niet productieve investeringen op het landbouwbedrijf bij te dragen aan aanleg en beheer van landschapselementen en bossen, efficiënter gebruik van watervoorzieningen en stikstofreductie. Niet-productieve investeringen zijn investeringen die geen aanmerkelijke stijging van de waarde of rentabiliteit van een bedrijf tot gevolg hebben.</w:t>
      </w:r>
    </w:p>
    <w:p w14:paraId="7A95DAF1" w14:textId="77777777" w:rsidR="003A6B1E" w:rsidRPr="00B47640" w:rsidRDefault="003A6B1E" w:rsidP="0060647F">
      <w:pPr>
        <w:spacing w:line="276" w:lineRule="auto"/>
        <w:jc w:val="both"/>
        <w:rPr>
          <w:rFonts w:cs="Arial"/>
        </w:rPr>
      </w:pPr>
    </w:p>
    <w:p w14:paraId="61FD3B4C" w14:textId="7A5FDA41" w:rsidR="003A6B1E" w:rsidRPr="00B47640" w:rsidRDefault="003A6B1E" w:rsidP="0060647F">
      <w:pPr>
        <w:spacing w:line="276" w:lineRule="auto"/>
        <w:jc w:val="both"/>
        <w:rPr>
          <w:rFonts w:cs="Arial"/>
        </w:rPr>
      </w:pPr>
      <w:r w:rsidRPr="00B47640">
        <w:rPr>
          <w:rFonts w:cs="Arial"/>
        </w:rPr>
        <w:t>Gedeputeerde Staten van Fryslân stellen een lijst vast van maatregelen die relevant zijn voor herstel en inrichting van het landelijk gebied (Bijlage 1). De maatregelen zijn zo vormgegeven dat zij bijdragen aan één of meerdere Europese, nationale of provinciale doelstellingen:</w:t>
      </w:r>
    </w:p>
    <w:p w14:paraId="4AD8B43E" w14:textId="77777777" w:rsidR="003A6B1E" w:rsidRPr="00B47640" w:rsidRDefault="003A6B1E" w:rsidP="0060647F">
      <w:pPr>
        <w:spacing w:line="276" w:lineRule="auto"/>
        <w:jc w:val="both"/>
        <w:rPr>
          <w:rFonts w:cs="Arial"/>
        </w:rPr>
      </w:pPr>
    </w:p>
    <w:p w14:paraId="76877BFF" w14:textId="4A44E3E7" w:rsidR="003A6B1E" w:rsidRPr="00B47640" w:rsidRDefault="003A6B1E" w:rsidP="0060647F">
      <w:pPr>
        <w:pStyle w:val="Lijstalinea"/>
        <w:numPr>
          <w:ilvl w:val="0"/>
          <w:numId w:val="26"/>
        </w:numPr>
        <w:spacing w:line="276" w:lineRule="auto"/>
        <w:contextualSpacing w:val="0"/>
        <w:jc w:val="both"/>
        <w:rPr>
          <w:rFonts w:cs="Arial"/>
        </w:rPr>
      </w:pPr>
      <w:r w:rsidRPr="00B47640">
        <w:rPr>
          <w:rFonts w:cs="Arial"/>
        </w:rPr>
        <w:t>Bijdrage aan klimaatmitigatie- en adaptatie middels reductie van broeikasgasemissies, stimulering van koolstofvastlegging en bevordering van duurzame energie;</w:t>
      </w:r>
    </w:p>
    <w:p w14:paraId="46ACDECC" w14:textId="4FE7EB29" w:rsidR="003A6B1E" w:rsidRPr="00B47640" w:rsidRDefault="003A6B1E" w:rsidP="0060647F">
      <w:pPr>
        <w:pStyle w:val="Lijstalinea"/>
        <w:numPr>
          <w:ilvl w:val="0"/>
          <w:numId w:val="26"/>
        </w:numPr>
        <w:spacing w:line="276" w:lineRule="auto"/>
        <w:contextualSpacing w:val="0"/>
        <w:jc w:val="both"/>
        <w:rPr>
          <w:rFonts w:cs="Arial"/>
        </w:rPr>
      </w:pPr>
      <w:r w:rsidRPr="00B47640">
        <w:rPr>
          <w:rFonts w:cs="Arial"/>
        </w:rPr>
        <w:t>Duurzame ontwikkelingen en efficiënt beheer van natuurlijke hulpbronnen zoals water, bodem en lucht te bevorderen, door onder meer de afhankelijkheid van chemicaliën te verminderen;</w:t>
      </w:r>
    </w:p>
    <w:p w14:paraId="70EC0702" w14:textId="0F35605C" w:rsidR="003A6B1E" w:rsidRPr="00B47640" w:rsidRDefault="003A6B1E" w:rsidP="0060647F">
      <w:pPr>
        <w:pStyle w:val="Lijstalinea"/>
        <w:numPr>
          <w:ilvl w:val="0"/>
          <w:numId w:val="26"/>
        </w:numPr>
        <w:spacing w:line="276" w:lineRule="auto"/>
        <w:contextualSpacing w:val="0"/>
        <w:jc w:val="both"/>
        <w:rPr>
          <w:rFonts w:cs="Arial"/>
        </w:rPr>
      </w:pPr>
      <w:r w:rsidRPr="00B47640">
        <w:rPr>
          <w:rFonts w:cs="Arial"/>
        </w:rPr>
        <w:t>Bijdragen aan het tot halt brengen en terugdraaien van biodiversiteitsverlies, het verbeteren van ecosysteemdiensten en het behoud van verbeteren van habitatten en landschappen.</w:t>
      </w:r>
    </w:p>
    <w:p w14:paraId="29D5BBD5" w14:textId="0DBE6272" w:rsidR="003A6B1E" w:rsidRPr="00B47640" w:rsidRDefault="003A6B1E" w:rsidP="0060647F">
      <w:pPr>
        <w:pStyle w:val="Lijstalinea"/>
        <w:numPr>
          <w:ilvl w:val="0"/>
          <w:numId w:val="26"/>
        </w:numPr>
        <w:spacing w:line="276" w:lineRule="auto"/>
        <w:jc w:val="both"/>
        <w:rPr>
          <w:rFonts w:cs="Arial"/>
        </w:rPr>
      </w:pPr>
      <w:r w:rsidRPr="00B47640">
        <w:rPr>
          <w:rFonts w:cs="Arial"/>
        </w:rPr>
        <w:t>Kruidenrijkheid (soorten, plantaardige biodiversiteit) in het gebied bevorderen en voorzien in meer voedsel voor insecten, vogels en vogelkuikens (Het Herstelprogramma Biodiversiteit Fryslân, Nota Weidevogels 2021-2030);</w:t>
      </w:r>
    </w:p>
    <w:p w14:paraId="0793A7A2" w14:textId="77777777" w:rsidR="003A6B1E" w:rsidRPr="00B47640" w:rsidRDefault="003A6B1E" w:rsidP="0060647F">
      <w:pPr>
        <w:pStyle w:val="Lijstalinea"/>
        <w:numPr>
          <w:ilvl w:val="0"/>
          <w:numId w:val="27"/>
        </w:numPr>
        <w:spacing w:line="276" w:lineRule="auto"/>
        <w:jc w:val="both"/>
        <w:rPr>
          <w:rFonts w:cs="Arial"/>
        </w:rPr>
      </w:pPr>
      <w:r w:rsidRPr="00B47640">
        <w:rPr>
          <w:rFonts w:cs="Arial"/>
        </w:rPr>
        <w:t>Het stimuleren van het verminderen van emissies van gewasbeschermingsmiddelen en nutriënten naar grond- en oppervlaktewater (KRW-nota en het Regionaal Waterprogramma);</w:t>
      </w:r>
    </w:p>
    <w:p w14:paraId="4692AFBE" w14:textId="5BD36BA8" w:rsidR="003A6B1E" w:rsidRPr="00B47640" w:rsidRDefault="003A6B1E" w:rsidP="0060647F">
      <w:pPr>
        <w:pStyle w:val="Lijstalinea"/>
        <w:numPr>
          <w:ilvl w:val="0"/>
          <w:numId w:val="27"/>
        </w:numPr>
        <w:spacing w:line="276" w:lineRule="auto"/>
        <w:jc w:val="both"/>
        <w:rPr>
          <w:rFonts w:cs="Arial"/>
        </w:rPr>
      </w:pPr>
      <w:r w:rsidRPr="00B47640">
        <w:rPr>
          <w:rFonts w:cs="Arial"/>
        </w:rPr>
        <w:t>Het waterhuishoudingsplan van de provincie (Vierde Waterhuishoudingsplan, 20 april 2016 door Provinciale Staten vastgesteld);</w:t>
      </w:r>
    </w:p>
    <w:p w14:paraId="046CE737" w14:textId="77777777" w:rsidR="003A6B1E" w:rsidRPr="00B47640" w:rsidRDefault="003A6B1E" w:rsidP="0060647F">
      <w:pPr>
        <w:pStyle w:val="Lijstalinea"/>
        <w:numPr>
          <w:ilvl w:val="0"/>
          <w:numId w:val="27"/>
        </w:numPr>
        <w:spacing w:line="276" w:lineRule="auto"/>
        <w:jc w:val="both"/>
        <w:rPr>
          <w:rFonts w:cs="Arial"/>
        </w:rPr>
      </w:pPr>
      <w:r w:rsidRPr="00B47640">
        <w:rPr>
          <w:rFonts w:cs="Arial"/>
        </w:rPr>
        <w:t>Het werken aan gezonde bodems (bodembeleid);</w:t>
      </w:r>
    </w:p>
    <w:p w14:paraId="60EEDEA1" w14:textId="77777777" w:rsidR="003A6B1E" w:rsidRPr="00B47640" w:rsidRDefault="003A6B1E" w:rsidP="0060647F">
      <w:pPr>
        <w:pStyle w:val="Lijstalinea"/>
        <w:numPr>
          <w:ilvl w:val="0"/>
          <w:numId w:val="27"/>
        </w:numPr>
        <w:spacing w:line="276" w:lineRule="auto"/>
        <w:jc w:val="both"/>
        <w:rPr>
          <w:rFonts w:cs="Arial"/>
        </w:rPr>
      </w:pPr>
      <w:r w:rsidRPr="00B47640">
        <w:rPr>
          <w:rFonts w:cs="Arial"/>
        </w:rPr>
        <w:t>Een duurzame inrichting van de waterhuishouding (Regionaal Waterprogramma);</w:t>
      </w:r>
    </w:p>
    <w:p w14:paraId="46DFA26D" w14:textId="58D5E75E" w:rsidR="003A6B1E" w:rsidRPr="00B47640" w:rsidRDefault="003A6B1E" w:rsidP="0060647F">
      <w:pPr>
        <w:pStyle w:val="Lijstalinea"/>
        <w:numPr>
          <w:ilvl w:val="0"/>
          <w:numId w:val="27"/>
        </w:numPr>
        <w:spacing w:line="276" w:lineRule="auto"/>
        <w:jc w:val="both"/>
        <w:rPr>
          <w:rFonts w:cs="Arial"/>
        </w:rPr>
      </w:pPr>
      <w:r w:rsidRPr="00B47640">
        <w:rPr>
          <w:rFonts w:cs="Arial"/>
        </w:rPr>
        <w:t>Het verlagen van de stikstofuitstoot (Uitvoeringsprogramma Stikstof (UPS));</w:t>
      </w:r>
    </w:p>
    <w:p w14:paraId="0C670492" w14:textId="2119EB19" w:rsidR="003A6B1E" w:rsidRPr="00B47640" w:rsidRDefault="003A6B1E" w:rsidP="0060647F">
      <w:pPr>
        <w:pStyle w:val="Lijstalinea"/>
        <w:numPr>
          <w:ilvl w:val="0"/>
          <w:numId w:val="27"/>
        </w:numPr>
        <w:spacing w:line="276" w:lineRule="auto"/>
        <w:jc w:val="both"/>
        <w:rPr>
          <w:rFonts w:cs="Arial"/>
          <w:b/>
        </w:rPr>
      </w:pPr>
      <w:r w:rsidRPr="00B47640">
        <w:rPr>
          <w:rFonts w:cs="Arial"/>
        </w:rPr>
        <w:t>De visie Grutsk op ‘e Romte.</w:t>
      </w:r>
    </w:p>
    <w:p w14:paraId="672707C3" w14:textId="77777777" w:rsidR="003A6B1E" w:rsidRPr="00B47640" w:rsidRDefault="003A6B1E" w:rsidP="0060647F">
      <w:pPr>
        <w:spacing w:line="276" w:lineRule="auto"/>
        <w:jc w:val="both"/>
        <w:rPr>
          <w:rFonts w:eastAsia="Calibri" w:cs="Arial"/>
        </w:rPr>
      </w:pPr>
    </w:p>
    <w:p w14:paraId="5F61C2EB" w14:textId="7A5CF1C6" w:rsidR="003A6B1E" w:rsidRPr="00B47640" w:rsidRDefault="003A6B1E" w:rsidP="0060647F">
      <w:pPr>
        <w:spacing w:line="276" w:lineRule="auto"/>
        <w:jc w:val="both"/>
        <w:rPr>
          <w:rFonts w:cs="Arial"/>
          <w:b/>
        </w:rPr>
      </w:pPr>
      <w:r w:rsidRPr="00B47640">
        <w:rPr>
          <w:rFonts w:cs="Arial"/>
          <w:b/>
        </w:rPr>
        <w:t>Artikel 2  Subsidiabele activiteiten</w:t>
      </w:r>
    </w:p>
    <w:p w14:paraId="447F8D9C" w14:textId="5AB43502" w:rsidR="003A6B1E" w:rsidRPr="00B47640" w:rsidRDefault="003A6B1E" w:rsidP="0060647F">
      <w:pPr>
        <w:spacing w:line="276" w:lineRule="auto"/>
        <w:jc w:val="both"/>
        <w:rPr>
          <w:rFonts w:cs="Arial"/>
        </w:rPr>
      </w:pPr>
      <w:r w:rsidRPr="00B47640">
        <w:rPr>
          <w:rFonts w:cs="Arial"/>
        </w:rPr>
        <w:t>In dit artikel worden de niet-productieve investeringen beperkt tot herstel- en inrichtingsmaatregelen die vermeld staan in Bijlage 1. Er is voor deze maatregelen gekozen omdat die het meest effectief en haalbaar zijn uit oogpunt van zowel het herstel van landschap en natuur als de kosten. In Bijlage 1 wordt per maatregel een nadere definitie gegeven voor de activiteiten wanneer dit beleidsmatig of voor de benodigde kwaliteit nodig is.</w:t>
      </w:r>
    </w:p>
    <w:p w14:paraId="6C686426" w14:textId="77777777" w:rsidR="003A6B1E" w:rsidRPr="00B47640" w:rsidRDefault="003A6B1E" w:rsidP="0060647F">
      <w:pPr>
        <w:spacing w:line="276" w:lineRule="auto"/>
        <w:jc w:val="both"/>
        <w:rPr>
          <w:rFonts w:cs="Arial"/>
        </w:rPr>
      </w:pPr>
    </w:p>
    <w:p w14:paraId="7BD6F4C5" w14:textId="4E628623" w:rsidR="003A6B1E" w:rsidRPr="00B47640" w:rsidRDefault="003A6B1E" w:rsidP="0060647F">
      <w:pPr>
        <w:spacing w:line="276" w:lineRule="auto"/>
        <w:jc w:val="both"/>
        <w:rPr>
          <w:rFonts w:cs="Arial"/>
        </w:rPr>
      </w:pPr>
      <w:r w:rsidRPr="00B47640">
        <w:rPr>
          <w:rFonts w:cs="Arial"/>
        </w:rPr>
        <w:t>De mogelijke investeringen uit Bijlage 1 dienen plaats te vinden op landbouwgronden. Voor deze investeringen op andere gronden dan landbouwgronden kan de openstelling ‘Niet productieve investeringen op niet-landbouwbedrijven’ Herstel en inrichting van het landelijk gebied voor landschap, biodiversiteit en water’ worden gebruikt die eerder in 2025 is opengesteld .</w:t>
      </w:r>
    </w:p>
    <w:p w14:paraId="00792A39" w14:textId="77777777" w:rsidR="003A6B1E" w:rsidRPr="00B47640" w:rsidRDefault="003A6B1E" w:rsidP="0060647F">
      <w:pPr>
        <w:spacing w:line="276" w:lineRule="auto"/>
        <w:jc w:val="both"/>
        <w:rPr>
          <w:rFonts w:cs="Arial"/>
          <w:b/>
        </w:rPr>
      </w:pPr>
    </w:p>
    <w:p w14:paraId="43557B8A" w14:textId="77777777" w:rsidR="003A6B1E" w:rsidRPr="00B47640" w:rsidRDefault="003A6B1E" w:rsidP="0060647F">
      <w:pPr>
        <w:spacing w:line="276" w:lineRule="auto"/>
        <w:jc w:val="both"/>
        <w:rPr>
          <w:rFonts w:cs="Arial"/>
          <w:b/>
        </w:rPr>
      </w:pPr>
      <w:r w:rsidRPr="00B47640">
        <w:rPr>
          <w:rFonts w:cs="Arial"/>
          <w:b/>
        </w:rPr>
        <w:t>Artikel 3  Aanvrager</w:t>
      </w:r>
    </w:p>
    <w:p w14:paraId="303DA43A" w14:textId="34C0C295" w:rsidR="006614EE" w:rsidRDefault="006614EE" w:rsidP="0060647F">
      <w:pPr>
        <w:spacing w:line="276" w:lineRule="auto"/>
        <w:jc w:val="both"/>
        <w:rPr>
          <w:rFonts w:cs="Arial"/>
        </w:rPr>
      </w:pPr>
      <w:r w:rsidRPr="00B47640">
        <w:rPr>
          <w:rFonts w:cs="Arial"/>
        </w:rPr>
        <w:t>De subsidie kan worden verstrekt aan</w:t>
      </w:r>
      <w:r w:rsidR="00F0608C" w:rsidRPr="00B47640">
        <w:rPr>
          <w:rFonts w:cs="Arial"/>
        </w:rPr>
        <w:t xml:space="preserve"> een verscheidenheid aan partijen zoals agrarische collectieven, landbouwers, landbouworganisaties</w:t>
      </w:r>
      <w:r w:rsidR="00CD3D3C" w:rsidRPr="00B47640">
        <w:rPr>
          <w:rFonts w:cs="Arial"/>
        </w:rPr>
        <w:t xml:space="preserve"> (belangenbehartigers van zowel economische als sociale belangen), landschap beherende organisaties (beheer van natuur of landschap) en samenwerkingsverbanden van landbouwers.</w:t>
      </w:r>
    </w:p>
    <w:p w14:paraId="5EE57089" w14:textId="77777777" w:rsidR="00F81403" w:rsidRDefault="00F81403" w:rsidP="0060647F">
      <w:pPr>
        <w:spacing w:line="276" w:lineRule="auto"/>
        <w:jc w:val="both"/>
        <w:rPr>
          <w:rFonts w:cs="Arial"/>
        </w:rPr>
      </w:pPr>
    </w:p>
    <w:p w14:paraId="16B1C420" w14:textId="77777777" w:rsidR="00F81403" w:rsidRPr="00B47640" w:rsidRDefault="00F81403" w:rsidP="0060647F">
      <w:pPr>
        <w:spacing w:line="276" w:lineRule="auto"/>
        <w:jc w:val="both"/>
        <w:rPr>
          <w:rFonts w:cs="Arial"/>
        </w:rPr>
      </w:pPr>
    </w:p>
    <w:p w14:paraId="6F1EF0FE" w14:textId="77777777" w:rsidR="003A6B1E" w:rsidRPr="00B47640" w:rsidRDefault="003A6B1E" w:rsidP="0060647F">
      <w:pPr>
        <w:spacing w:line="276" w:lineRule="auto"/>
        <w:jc w:val="both"/>
        <w:rPr>
          <w:rFonts w:cs="Arial"/>
          <w:bCs/>
        </w:rPr>
      </w:pPr>
    </w:p>
    <w:p w14:paraId="111028E0" w14:textId="77777777" w:rsidR="003A6B1E" w:rsidRPr="00B47640" w:rsidRDefault="003A6B1E" w:rsidP="0060647F">
      <w:pPr>
        <w:spacing w:line="276" w:lineRule="auto"/>
        <w:jc w:val="both"/>
        <w:rPr>
          <w:rFonts w:cs="Arial"/>
          <w:b/>
        </w:rPr>
      </w:pPr>
      <w:r w:rsidRPr="00B47640">
        <w:rPr>
          <w:rFonts w:cs="Arial"/>
          <w:b/>
        </w:rPr>
        <w:lastRenderedPageBreak/>
        <w:t>Artikel 6 Hoogte subsidie</w:t>
      </w:r>
    </w:p>
    <w:p w14:paraId="33FCE2BB" w14:textId="61F5AE1C" w:rsidR="003A6B1E" w:rsidRPr="00B47640" w:rsidRDefault="003A6B1E" w:rsidP="0060647F">
      <w:pPr>
        <w:spacing w:line="276" w:lineRule="auto"/>
        <w:jc w:val="both"/>
        <w:rPr>
          <w:rFonts w:cs="Arial"/>
        </w:rPr>
      </w:pPr>
      <w:r w:rsidRPr="00B47640">
        <w:rPr>
          <w:rFonts w:cs="Arial"/>
        </w:rPr>
        <w:t xml:space="preserve">Op basis van artikel 2.6.9 van de Regeling geldt een subsidiepercentage van 100% van de subsidiabele kosten. Echter, de subsidie bedraagt 70% van de subsidiabele kosten voor investeringen die gericht zijn op het watersysteem. Doordat de investeringen op landbouwgrond moeten worden uitgevoerd, heeft bij investeringen in het watersysteem de landbouwer profijt van een betere beschikbaarheid van water (dus deels productief). Voorbeelden van investeringen gericht op het watersysteem zijn het verbreden van watergangen, de aanleg van </w:t>
      </w:r>
      <w:commentRangeStart w:id="102"/>
      <w:r w:rsidRPr="00B47640">
        <w:rPr>
          <w:rFonts w:cs="Arial"/>
        </w:rPr>
        <w:t xml:space="preserve">drainagepoelen </w:t>
      </w:r>
      <w:commentRangeEnd w:id="102"/>
      <w:r w:rsidR="007F7BF0">
        <w:rPr>
          <w:rStyle w:val="Verwijzingopmerking"/>
          <w:rFonts w:asciiTheme="minorHAnsi" w:eastAsiaTheme="minorHAnsi" w:hAnsiTheme="minorHAnsi" w:cstheme="minorBidi"/>
          <w:lang w:eastAsia="en-US"/>
        </w:rPr>
        <w:commentReference w:id="102"/>
      </w:r>
      <w:r w:rsidRPr="00B47640">
        <w:rPr>
          <w:rFonts w:cs="Arial"/>
        </w:rPr>
        <w:t xml:space="preserve">en ophoging van percelen om </w:t>
      </w:r>
      <w:r w:rsidR="006139AD" w:rsidRPr="00B47640">
        <w:rPr>
          <w:rFonts w:cs="Arial"/>
        </w:rPr>
        <w:t xml:space="preserve">het </w:t>
      </w:r>
      <w:r w:rsidRPr="00B47640">
        <w:rPr>
          <w:rFonts w:cs="Arial"/>
        </w:rPr>
        <w:t>watersysteem klimaatbestendig te maken.</w:t>
      </w:r>
    </w:p>
    <w:p w14:paraId="0792F31C" w14:textId="77777777" w:rsidR="003A6B1E" w:rsidRPr="00B47640" w:rsidRDefault="003A6B1E" w:rsidP="0060647F">
      <w:pPr>
        <w:spacing w:line="276" w:lineRule="auto"/>
        <w:jc w:val="both"/>
        <w:rPr>
          <w:rFonts w:cs="Arial"/>
        </w:rPr>
      </w:pPr>
    </w:p>
    <w:p w14:paraId="2B851E1D" w14:textId="29255C2A" w:rsidR="003A6B1E" w:rsidRPr="00B47640" w:rsidRDefault="003A6B1E" w:rsidP="0060647F">
      <w:pPr>
        <w:spacing w:line="276" w:lineRule="auto"/>
        <w:jc w:val="both"/>
        <w:rPr>
          <w:rFonts w:cs="Arial"/>
        </w:rPr>
      </w:pPr>
      <w:r w:rsidRPr="00B47640">
        <w:rPr>
          <w:rFonts w:cs="Arial"/>
        </w:rPr>
        <w:t>Aansluitend op de regeling is arrangement 3 van toepassing op de aanvragen. Dit arrangement sluit aan bij de traditionele afrekening van subsidies, namelijk op basis van gerealiseerde kosten.</w:t>
      </w:r>
    </w:p>
    <w:p w14:paraId="2CE10711" w14:textId="77777777" w:rsidR="003A6B1E" w:rsidRPr="00B47640" w:rsidRDefault="003A6B1E" w:rsidP="0060647F">
      <w:pPr>
        <w:spacing w:line="276" w:lineRule="auto"/>
        <w:jc w:val="both"/>
        <w:rPr>
          <w:rFonts w:cs="Arial"/>
          <w:b/>
          <w:bCs/>
          <w:lang w:eastAsia="en-US"/>
        </w:rPr>
      </w:pPr>
    </w:p>
    <w:p w14:paraId="4FD8EA6C" w14:textId="194D71A1" w:rsidR="003A6B1E" w:rsidRPr="00B47640" w:rsidRDefault="003A6B1E" w:rsidP="0060647F">
      <w:pPr>
        <w:tabs>
          <w:tab w:val="left" w:pos="0"/>
          <w:tab w:val="left" w:pos="567"/>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overflowPunct w:val="0"/>
        <w:autoSpaceDE w:val="0"/>
        <w:autoSpaceDN w:val="0"/>
        <w:adjustRightInd w:val="0"/>
        <w:spacing w:line="276" w:lineRule="auto"/>
        <w:jc w:val="both"/>
        <w:textAlignment w:val="baseline"/>
        <w:rPr>
          <w:rFonts w:cs="Arial"/>
          <w:b/>
          <w:lang w:val="nl"/>
        </w:rPr>
      </w:pPr>
      <w:r w:rsidRPr="00B47640">
        <w:rPr>
          <w:rFonts w:cs="Arial"/>
          <w:b/>
          <w:lang w:val="nl"/>
        </w:rPr>
        <w:t>Artikel 7  Subsidiabele kosten</w:t>
      </w:r>
    </w:p>
    <w:p w14:paraId="4FA60381" w14:textId="4B0CF412" w:rsidR="003A6B1E" w:rsidRPr="00B47640" w:rsidRDefault="003A6B1E" w:rsidP="0060647F">
      <w:pPr>
        <w:spacing w:line="276" w:lineRule="auto"/>
        <w:jc w:val="both"/>
        <w:rPr>
          <w:rFonts w:cs="Arial"/>
        </w:rPr>
      </w:pPr>
      <w:r w:rsidRPr="00B47640">
        <w:rPr>
          <w:rFonts w:cs="Arial"/>
        </w:rPr>
        <w:t xml:space="preserve">Op grond van dit openstellingbesluit komen kosten als bedoeld in artikel 1.8 </w:t>
      </w:r>
      <w:commentRangeStart w:id="103"/>
      <w:r w:rsidRPr="00B47640">
        <w:rPr>
          <w:rFonts w:cs="Arial"/>
        </w:rPr>
        <w:t>onder a</w:t>
      </w:r>
      <w:r w:rsidR="001D615A" w:rsidRPr="00B47640">
        <w:rPr>
          <w:rFonts w:cs="Arial"/>
        </w:rPr>
        <w:t xml:space="preserve">, b </w:t>
      </w:r>
      <w:r w:rsidRPr="00B47640">
        <w:rPr>
          <w:rFonts w:cs="Arial"/>
        </w:rPr>
        <w:t>en e</w:t>
      </w:r>
      <w:commentRangeEnd w:id="103"/>
      <w:r w:rsidR="00060488" w:rsidRPr="00B47640">
        <w:rPr>
          <w:rStyle w:val="Verwijzingopmerking"/>
          <w:rFonts w:eastAsiaTheme="minorHAnsi" w:cs="Arial"/>
          <w:sz w:val="20"/>
          <w:szCs w:val="20"/>
          <w:lang w:eastAsia="en-US"/>
        </w:rPr>
        <w:commentReference w:id="103"/>
      </w:r>
      <w:r w:rsidRPr="00B47640">
        <w:rPr>
          <w:rFonts w:cs="Arial"/>
        </w:rPr>
        <w:t xml:space="preserve">, en artikel 1.10 onder e van de regeling, voor zover zij direct verbonden zijn met de uitvoering van de desbetreffende subsidiabele activiteiten, voor subsidie in aanmerking. Deze kosten zijn loonkosten inclusief overheadkosten, andere kosten waarvoor een factuur of document met gelijkwaardige bewijskracht kan worden overlegd en legeskosten. </w:t>
      </w:r>
      <w:r w:rsidRPr="00B47640">
        <w:rPr>
          <w:rFonts w:cs="Arial"/>
          <w:lang w:val="nl"/>
        </w:rPr>
        <w:t>De subsidiabele kosten worden berekend volgens de in artikel 1.9a van de regeling genoemde berekeningswijze.</w:t>
      </w:r>
    </w:p>
    <w:p w14:paraId="2EE156A3" w14:textId="77777777" w:rsidR="003A6B1E" w:rsidRPr="00B47640" w:rsidRDefault="003A6B1E" w:rsidP="0060647F">
      <w:pPr>
        <w:spacing w:line="276" w:lineRule="auto"/>
        <w:jc w:val="both"/>
        <w:rPr>
          <w:rFonts w:cs="Arial"/>
        </w:rPr>
      </w:pPr>
    </w:p>
    <w:p w14:paraId="15C57ED6" w14:textId="77777777" w:rsidR="003A6B1E" w:rsidRPr="00B47640" w:rsidRDefault="003A6B1E" w:rsidP="0060647F">
      <w:pPr>
        <w:spacing w:line="276" w:lineRule="auto"/>
        <w:jc w:val="both"/>
        <w:rPr>
          <w:rFonts w:cs="Arial"/>
          <w:b/>
          <w:bCs/>
        </w:rPr>
      </w:pPr>
      <w:r w:rsidRPr="00B47640">
        <w:rPr>
          <w:rFonts w:cs="Arial"/>
          <w:b/>
          <w:bCs/>
        </w:rPr>
        <w:t>Artikel 8 Niet subsidiabele kosten</w:t>
      </w:r>
    </w:p>
    <w:p w14:paraId="549FA67E" w14:textId="77777777" w:rsidR="003A6B1E" w:rsidRPr="00B47640" w:rsidRDefault="003A6B1E" w:rsidP="0060647F">
      <w:pPr>
        <w:spacing w:line="276" w:lineRule="auto"/>
        <w:jc w:val="both"/>
        <w:rPr>
          <w:rFonts w:cs="Arial"/>
        </w:rPr>
      </w:pPr>
      <w:r w:rsidRPr="00B47640">
        <w:rPr>
          <w:rFonts w:cs="Arial"/>
        </w:rPr>
        <w:t xml:space="preserve">Investeringen in het watersysteem komen alleen voor subsidie in aanmerking wanneer het effect van de investering groter is dan alleen voor landbouwbedrijven. Een investering zoals een stuw of dam waardoor water alleen wordt vastgehouden voor een bedrijf of een investering in drainagepoelen, komt dus niet voor subsidie in aanmerking. Investeringen in het watersysteem die wel voor subsidie in aanmerking komen zijn bijvoorbeeld investeringen voor het vasthouden van water in natte periodes, zodat in droge periodes het watersysteem in het gehele gebied (dus ook dat wat buiten het landbouwbedrijf zelf valt) over voldoende water beschikt om daarmee jaarrond van goede waterkwaliteit </w:t>
      </w:r>
      <w:commentRangeStart w:id="104"/>
      <w:commentRangeStart w:id="105"/>
      <w:r w:rsidRPr="00B47640">
        <w:rPr>
          <w:rFonts w:cs="Arial"/>
        </w:rPr>
        <w:t>blijft</w:t>
      </w:r>
      <w:commentRangeEnd w:id="104"/>
      <w:r w:rsidR="00C4292B" w:rsidRPr="00B47640">
        <w:rPr>
          <w:rStyle w:val="Verwijzingopmerking"/>
          <w:rFonts w:eastAsiaTheme="minorHAnsi" w:cs="Arial"/>
          <w:sz w:val="20"/>
          <w:szCs w:val="20"/>
          <w:lang w:eastAsia="en-US"/>
        </w:rPr>
        <w:commentReference w:id="104"/>
      </w:r>
      <w:commentRangeEnd w:id="105"/>
      <w:r w:rsidR="00AE031B" w:rsidRPr="00B47640">
        <w:rPr>
          <w:rStyle w:val="Verwijzingopmerking"/>
          <w:rFonts w:eastAsiaTheme="minorHAnsi" w:cs="Arial"/>
          <w:sz w:val="20"/>
          <w:szCs w:val="20"/>
          <w:lang w:eastAsia="en-US"/>
        </w:rPr>
        <w:commentReference w:id="105"/>
      </w:r>
      <w:r w:rsidRPr="00B47640">
        <w:rPr>
          <w:rFonts w:cs="Arial"/>
        </w:rPr>
        <w:t>.</w:t>
      </w:r>
    </w:p>
    <w:p w14:paraId="2D69D90F" w14:textId="77777777" w:rsidR="00AE031B" w:rsidRPr="00B47640" w:rsidRDefault="00AE031B" w:rsidP="0060647F">
      <w:pPr>
        <w:spacing w:line="276" w:lineRule="auto"/>
        <w:jc w:val="both"/>
        <w:rPr>
          <w:rFonts w:cs="Arial"/>
        </w:rPr>
      </w:pPr>
    </w:p>
    <w:p w14:paraId="00CAFDD5" w14:textId="4AFC346D" w:rsidR="00AE031B" w:rsidRPr="00B47640" w:rsidRDefault="00AE031B" w:rsidP="0060647F">
      <w:pPr>
        <w:spacing w:line="276" w:lineRule="auto"/>
        <w:jc w:val="both"/>
        <w:rPr>
          <w:rFonts w:cs="Arial"/>
        </w:rPr>
      </w:pPr>
      <w:r w:rsidRPr="00B47640">
        <w:rPr>
          <w:rFonts w:cs="Arial"/>
          <w:b/>
          <w:bCs/>
        </w:rPr>
        <w:t>Artikel 10</w:t>
      </w:r>
    </w:p>
    <w:p w14:paraId="00B3EE84" w14:textId="487403ED" w:rsidR="00B00E9D" w:rsidRPr="00B47640" w:rsidRDefault="008C178D" w:rsidP="0060647F">
      <w:pPr>
        <w:spacing w:line="276" w:lineRule="auto"/>
        <w:jc w:val="both"/>
        <w:rPr>
          <w:ins w:id="106" w:author="Groenewoud, Amber" w:date="2025-06-13T08:39:00Z" w16du:dateUtc="2025-06-13T06:39:00Z"/>
          <w:rFonts w:cs="Arial"/>
        </w:rPr>
      </w:pPr>
      <w:ins w:id="107" w:author="Groenewoud, Amber" w:date="2025-06-13T08:35:00Z" w16du:dateUtc="2025-06-13T06:35:00Z">
        <w:r w:rsidRPr="00B47640">
          <w:rPr>
            <w:rFonts w:cs="Arial"/>
          </w:rPr>
          <w:t>Mogelijk benodigde vergunninge</w:t>
        </w:r>
        <w:r w:rsidR="00B962ED" w:rsidRPr="00B47640">
          <w:rPr>
            <w:rFonts w:cs="Arial"/>
          </w:rPr>
          <w:t>n variëren per uit te voeren maatregel en locatie van de maatregel. Hierbij kan bijvoorbeeld worden gedacht aan stikstof</w:t>
        </w:r>
      </w:ins>
      <w:ins w:id="108" w:author="Groenewoud, Amber" w:date="2025-06-13T08:38:00Z" w16du:dateUtc="2025-06-13T06:38:00Z">
        <w:r w:rsidR="00893A31" w:rsidRPr="00B47640">
          <w:rPr>
            <w:rFonts w:cs="Arial"/>
          </w:rPr>
          <w:t>-</w:t>
        </w:r>
      </w:ins>
      <w:ins w:id="109" w:author="Groenewoud, Amber" w:date="2025-06-13T08:35:00Z" w16du:dateUtc="2025-06-13T06:35:00Z">
        <w:r w:rsidR="009F6980" w:rsidRPr="00B47640">
          <w:rPr>
            <w:rFonts w:cs="Arial"/>
          </w:rPr>
          <w:t>, ont</w:t>
        </w:r>
      </w:ins>
      <w:ins w:id="110" w:author="Groenewoud, Amber" w:date="2025-06-13T08:36:00Z" w16du:dateUtc="2025-06-13T06:36:00Z">
        <w:r w:rsidR="009F6980" w:rsidRPr="00B47640">
          <w:rPr>
            <w:rFonts w:cs="Arial"/>
          </w:rPr>
          <w:t>gronding</w:t>
        </w:r>
      </w:ins>
      <w:ins w:id="111" w:author="Groenewoud, Amber" w:date="2025-06-13T08:38:00Z" w16du:dateUtc="2025-06-13T06:38:00Z">
        <w:r w:rsidR="00893A31" w:rsidRPr="00B47640">
          <w:rPr>
            <w:rFonts w:cs="Arial"/>
          </w:rPr>
          <w:t>-</w:t>
        </w:r>
      </w:ins>
      <w:ins w:id="112" w:author="Groenewoud, Amber" w:date="2025-06-13T08:36:00Z" w16du:dateUtc="2025-06-13T06:36:00Z">
        <w:r w:rsidR="009F6980" w:rsidRPr="00B47640">
          <w:rPr>
            <w:rFonts w:cs="Arial"/>
          </w:rPr>
          <w:t xml:space="preserve">, </w:t>
        </w:r>
      </w:ins>
      <w:ins w:id="113" w:author="Groenewoud, Amber" w:date="2025-06-13T08:37:00Z" w16du:dateUtc="2025-06-13T06:37:00Z">
        <w:r w:rsidR="00A6497D" w:rsidRPr="00B47640">
          <w:rPr>
            <w:rFonts w:cs="Arial"/>
          </w:rPr>
          <w:t>omgevings</w:t>
        </w:r>
      </w:ins>
      <w:ins w:id="114" w:author="Groenewoud, Amber" w:date="2025-06-13T08:38:00Z" w16du:dateUtc="2025-06-13T06:38:00Z">
        <w:r w:rsidR="00893A31" w:rsidRPr="00B47640">
          <w:rPr>
            <w:rFonts w:cs="Arial"/>
          </w:rPr>
          <w:t>-</w:t>
        </w:r>
      </w:ins>
      <w:ins w:id="115" w:author="Groenewoud, Amber" w:date="2025-06-13T08:37:00Z" w16du:dateUtc="2025-06-13T06:37:00Z">
        <w:r w:rsidR="00A6497D" w:rsidRPr="00B47640">
          <w:rPr>
            <w:rFonts w:cs="Arial"/>
          </w:rPr>
          <w:t xml:space="preserve">, </w:t>
        </w:r>
      </w:ins>
      <w:ins w:id="116" w:author="Groenewoud, Amber" w:date="2025-06-13T08:38:00Z" w16du:dateUtc="2025-06-13T06:38:00Z">
        <w:r w:rsidR="00D9271A" w:rsidRPr="00B47640">
          <w:rPr>
            <w:rFonts w:cs="Arial"/>
          </w:rPr>
          <w:t xml:space="preserve">of een waterschap vergunning. </w:t>
        </w:r>
        <w:r w:rsidR="00D9271A" w:rsidRPr="00B47640">
          <w:rPr>
            <w:rFonts w:cs="Arial"/>
            <w:u w:val="single"/>
            <w:rPrChange w:id="117" w:author="Groenewoud, Amber" w:date="2025-06-13T08:39:00Z" w16du:dateUtc="2025-06-13T06:39:00Z">
              <w:rPr>
                <w:rFonts w:cs="Arial"/>
              </w:rPr>
            </w:rPrChange>
          </w:rPr>
          <w:t>Let op: deze voorbeelden zijn niet limita</w:t>
        </w:r>
      </w:ins>
      <w:ins w:id="118" w:author="Groenewoud, Amber" w:date="2025-06-13T08:39:00Z" w16du:dateUtc="2025-06-13T06:39:00Z">
        <w:r w:rsidR="00D9271A" w:rsidRPr="00B47640">
          <w:rPr>
            <w:rFonts w:cs="Arial"/>
            <w:u w:val="single"/>
            <w:rPrChange w:id="119" w:author="Groenewoud, Amber" w:date="2025-06-13T08:39:00Z" w16du:dateUtc="2025-06-13T06:39:00Z">
              <w:rPr>
                <w:rFonts w:cs="Arial"/>
              </w:rPr>
            </w:rPrChange>
          </w:rPr>
          <w:t>tief!</w:t>
        </w:r>
        <w:r w:rsidR="00D9271A" w:rsidRPr="00B47640">
          <w:rPr>
            <w:rFonts w:cs="Arial"/>
          </w:rPr>
          <w:t xml:space="preserve"> </w:t>
        </w:r>
        <w:r w:rsidR="00B00E9D" w:rsidRPr="00B47640">
          <w:rPr>
            <w:rFonts w:cs="Arial"/>
          </w:rPr>
          <w:t>Controleer dus goed welke vergunningen (en daarbij horende doorlooptijden) benodigd zijn voor jouw project.</w:t>
        </w:r>
      </w:ins>
    </w:p>
    <w:p w14:paraId="0EA25077" w14:textId="25C77C22" w:rsidR="008C178D" w:rsidRPr="00B47640" w:rsidRDefault="008C178D" w:rsidP="0060647F">
      <w:pPr>
        <w:spacing w:line="276" w:lineRule="auto"/>
        <w:jc w:val="both"/>
        <w:rPr>
          <w:ins w:id="120" w:author="Groenewoud, Amber" w:date="2025-06-13T08:35:00Z" w16du:dateUtc="2025-06-13T06:35:00Z"/>
          <w:rFonts w:cs="Arial"/>
        </w:rPr>
      </w:pPr>
    </w:p>
    <w:p w14:paraId="61EADAEF" w14:textId="70F1E071" w:rsidR="00AE031B" w:rsidRPr="00B47640" w:rsidRDefault="00AE031B" w:rsidP="0060647F">
      <w:pPr>
        <w:spacing w:line="276" w:lineRule="auto"/>
        <w:jc w:val="both"/>
        <w:rPr>
          <w:rFonts w:cs="Arial"/>
        </w:rPr>
      </w:pPr>
      <w:r w:rsidRPr="00B47640">
        <w:rPr>
          <w:rFonts w:cs="Arial"/>
        </w:rPr>
        <w:t xml:space="preserve">Voor de bepaling met betrekking tot maatregel 1 uit </w:t>
      </w:r>
      <w:r w:rsidR="00B57470" w:rsidRPr="00B47640">
        <w:rPr>
          <w:rFonts w:cs="Arial"/>
        </w:rPr>
        <w:t>B</w:t>
      </w:r>
      <w:r w:rsidRPr="00B47640">
        <w:rPr>
          <w:rFonts w:cs="Arial"/>
        </w:rPr>
        <w:t>ijlage 1, dat dient te worden aangetoond dat het dorp of het buurtschap op het moment van de aanvraag niet meer dan 10.000 inwoners heeft, is gekozen omdat grotere kernen minder verweven zijn met het cultuurlandschap. Het aantonen van dit inwonertal kan op basis van cijfers van de gemeente of op basis van andere informatie (dorpswebsite, Wikipedia) waarin dit aannemelijk wordt gemaakt.</w:t>
      </w:r>
    </w:p>
    <w:p w14:paraId="0BC305F2" w14:textId="77777777" w:rsidR="003A6B1E" w:rsidRPr="00B47640" w:rsidRDefault="003A6B1E" w:rsidP="0060647F">
      <w:pPr>
        <w:spacing w:line="276" w:lineRule="auto"/>
        <w:jc w:val="both"/>
        <w:rPr>
          <w:rFonts w:cs="Arial"/>
        </w:rPr>
      </w:pPr>
    </w:p>
    <w:p w14:paraId="53C7C40B" w14:textId="77777777" w:rsidR="003A6B1E" w:rsidRPr="00B47640" w:rsidRDefault="003A6B1E" w:rsidP="0060647F">
      <w:pPr>
        <w:spacing w:line="276" w:lineRule="auto"/>
        <w:jc w:val="both"/>
        <w:rPr>
          <w:rFonts w:cs="Arial"/>
          <w:b/>
          <w:bCs/>
        </w:rPr>
      </w:pPr>
      <w:r w:rsidRPr="00B47640">
        <w:rPr>
          <w:rFonts w:cs="Arial"/>
          <w:b/>
          <w:bCs/>
        </w:rPr>
        <w:t>Artikel 11 Selectiecriteria, weging en rangschikking</w:t>
      </w:r>
    </w:p>
    <w:p w14:paraId="31B8BD81" w14:textId="77777777" w:rsidR="003A6B1E" w:rsidRPr="00B47640" w:rsidRDefault="003A6B1E" w:rsidP="0060647F">
      <w:pPr>
        <w:spacing w:line="276" w:lineRule="auto"/>
        <w:jc w:val="both"/>
        <w:rPr>
          <w:rFonts w:cs="Arial"/>
        </w:rPr>
      </w:pPr>
      <w:r w:rsidRPr="00B47640">
        <w:rPr>
          <w:rFonts w:cs="Arial"/>
        </w:rPr>
        <w:t>Alle subsidieaanvragen die voor subsidie in aanmerking komen, worden gescoord op de vier criteria die in artikel 11 genoemd staan. Per criterium kan 0 tot en met 5 punten behaald worden.</w:t>
      </w:r>
      <w:r w:rsidRPr="00B47640">
        <w:rPr>
          <w:rFonts w:cs="Arial"/>
        </w:rPr>
        <w:br/>
      </w:r>
    </w:p>
    <w:p w14:paraId="174AB9BC" w14:textId="58C7E50D" w:rsidR="003A6B1E" w:rsidRPr="00B47640" w:rsidRDefault="003A6B1E" w:rsidP="0060647F">
      <w:pPr>
        <w:spacing w:line="276" w:lineRule="auto"/>
        <w:jc w:val="both"/>
        <w:rPr>
          <w:rFonts w:cs="Arial"/>
        </w:rPr>
      </w:pPr>
      <w:r w:rsidRPr="00B47640">
        <w:rPr>
          <w:rFonts w:cs="Arial"/>
        </w:rPr>
        <w:t xml:space="preserve">Een aanvraag moet op basis van de </w:t>
      </w:r>
      <w:commentRangeStart w:id="121"/>
      <w:r w:rsidRPr="00B47640">
        <w:rPr>
          <w:rFonts w:cs="Arial"/>
        </w:rPr>
        <w:t xml:space="preserve">criteria minimaal </w:t>
      </w:r>
      <w:r w:rsidR="00612360" w:rsidRPr="00B47640">
        <w:rPr>
          <w:rFonts w:cs="Arial"/>
        </w:rPr>
        <w:t>30</w:t>
      </w:r>
      <w:r w:rsidRPr="00B47640">
        <w:rPr>
          <w:rFonts w:cs="Arial"/>
        </w:rPr>
        <w:t xml:space="preserve"> punten </w:t>
      </w:r>
      <w:commentRangeEnd w:id="121"/>
      <w:r w:rsidR="0018517D" w:rsidRPr="00B47640">
        <w:rPr>
          <w:rStyle w:val="Verwijzingopmerking"/>
          <w:rFonts w:eastAsiaTheme="minorHAnsi" w:cs="Arial"/>
          <w:sz w:val="20"/>
          <w:szCs w:val="20"/>
          <w:lang w:eastAsia="en-US"/>
        </w:rPr>
        <w:commentReference w:id="121"/>
      </w:r>
      <w:r w:rsidRPr="00B47640">
        <w:rPr>
          <w:rFonts w:cs="Arial"/>
        </w:rPr>
        <w:t xml:space="preserve">behalen om voor subsidie in aanmerking te komen. Behaalt een aanvraag minder dan </w:t>
      </w:r>
      <w:r w:rsidR="00612360" w:rsidRPr="00B47640">
        <w:rPr>
          <w:rFonts w:cs="Arial"/>
        </w:rPr>
        <w:t>30</w:t>
      </w:r>
      <w:commentRangeStart w:id="122"/>
      <w:r w:rsidRPr="00B47640">
        <w:rPr>
          <w:rFonts w:cs="Arial"/>
        </w:rPr>
        <w:t xml:space="preserve"> </w:t>
      </w:r>
      <w:commentRangeEnd w:id="122"/>
      <w:r w:rsidR="00785C7A" w:rsidRPr="00B47640">
        <w:rPr>
          <w:rStyle w:val="Verwijzingopmerking"/>
          <w:rFonts w:eastAsiaTheme="minorHAnsi" w:cs="Arial"/>
          <w:sz w:val="20"/>
          <w:szCs w:val="20"/>
          <w:lang w:eastAsia="en-US"/>
        </w:rPr>
        <w:commentReference w:id="122"/>
      </w:r>
      <w:r w:rsidRPr="00B47640">
        <w:rPr>
          <w:rFonts w:cs="Arial"/>
        </w:rPr>
        <w:t>punten dan wordt de aanvraag alsnog geweigerd. Aanvragen met de hoogste scores worden het hoogst gerangschikt. De subsidies worden verleend op volgorde van de rangschikking, totdat het betreffende deelplafond is bereikt. De selectiecriteria waarop de aanvragen worden gescoord zijn: ambitie van het plan, diversiteit van de partijen, draagvlak, de mate van effectiviteit, de haalbaarheid, de mate van efficiëntie van uitvoering van de activiteit en de urgentie.</w:t>
      </w:r>
    </w:p>
    <w:p w14:paraId="28C419CB" w14:textId="77777777" w:rsidR="003A6B1E" w:rsidRPr="00B47640" w:rsidRDefault="003A6B1E" w:rsidP="0060647F">
      <w:pPr>
        <w:spacing w:line="276" w:lineRule="auto"/>
        <w:jc w:val="both"/>
        <w:rPr>
          <w:rFonts w:cs="Arial"/>
        </w:rPr>
      </w:pPr>
    </w:p>
    <w:p w14:paraId="061E58F1" w14:textId="77777777" w:rsidR="003A6B1E" w:rsidRPr="00B47640" w:rsidRDefault="003A6B1E" w:rsidP="0060647F">
      <w:pPr>
        <w:spacing w:line="276" w:lineRule="auto"/>
        <w:jc w:val="both"/>
        <w:rPr>
          <w:rFonts w:cs="Arial"/>
        </w:rPr>
      </w:pPr>
      <w:r w:rsidRPr="00B47640">
        <w:rPr>
          <w:rFonts w:cs="Arial"/>
        </w:rPr>
        <w:t>Criteria voor het selecteren van subsidieaanvragen voor de uitvoering van een gebiedsplan:</w:t>
      </w:r>
    </w:p>
    <w:p w14:paraId="5546C102" w14:textId="77777777" w:rsidR="003A6B1E" w:rsidRPr="00B47640" w:rsidRDefault="003A6B1E" w:rsidP="0060647F">
      <w:pPr>
        <w:numPr>
          <w:ilvl w:val="0"/>
          <w:numId w:val="29"/>
        </w:numPr>
        <w:spacing w:line="276" w:lineRule="auto"/>
        <w:ind w:left="426"/>
        <w:jc w:val="both"/>
        <w:rPr>
          <w:rFonts w:cs="Arial"/>
        </w:rPr>
      </w:pPr>
      <w:r w:rsidRPr="00B47640">
        <w:rPr>
          <w:rFonts w:cs="Arial"/>
        </w:rPr>
        <w:t>ambitie van het plan ten aanzien van de te realiseren gebiedsdoelen;</w:t>
      </w:r>
    </w:p>
    <w:p w14:paraId="1667510E" w14:textId="0A3C42D2" w:rsidR="003A6B1E" w:rsidRPr="00B47640" w:rsidRDefault="003A6B1E" w:rsidP="0060647F">
      <w:pPr>
        <w:numPr>
          <w:ilvl w:val="1"/>
          <w:numId w:val="29"/>
        </w:numPr>
        <w:spacing w:line="276" w:lineRule="auto"/>
        <w:ind w:left="709"/>
        <w:jc w:val="both"/>
        <w:rPr>
          <w:rFonts w:cs="Arial"/>
        </w:rPr>
      </w:pPr>
      <w:r w:rsidRPr="00B47640">
        <w:rPr>
          <w:rFonts w:cs="Arial"/>
        </w:rPr>
        <w:t>Is het passend binnen provinciale en gemeentelijke omgevingsvisies, -plannen en (beleids-) programma’s en die van Waterschappen; denk aan Grutsk op ‘e Romte, de Friese bomen- en bossenstrategie en Herstelprogramma biodiversiteit Fryslân en de KRW-nota’s?</w:t>
      </w:r>
    </w:p>
    <w:p w14:paraId="149D4C12" w14:textId="44DC17D4" w:rsidR="003A6B1E" w:rsidRPr="00B47640" w:rsidRDefault="003A6B1E" w:rsidP="0060647F">
      <w:pPr>
        <w:numPr>
          <w:ilvl w:val="1"/>
          <w:numId w:val="29"/>
        </w:numPr>
        <w:spacing w:line="276" w:lineRule="auto"/>
        <w:ind w:left="709"/>
        <w:jc w:val="both"/>
        <w:rPr>
          <w:rFonts w:cs="Arial"/>
        </w:rPr>
      </w:pPr>
      <w:r w:rsidRPr="00B47640">
        <w:rPr>
          <w:rFonts w:cs="Arial"/>
        </w:rPr>
        <w:t>Worden alle relevante (beleids-)doelen meegenomen en is dit onderbouwd met data? Denk aan de doelen landbouw, biodiversiteit, landschap, milieu en/of klimaat.</w:t>
      </w:r>
    </w:p>
    <w:p w14:paraId="717C1B0A" w14:textId="77777777" w:rsidR="003A6B1E" w:rsidRPr="00B47640" w:rsidRDefault="003A6B1E" w:rsidP="0060647F">
      <w:pPr>
        <w:numPr>
          <w:ilvl w:val="0"/>
          <w:numId w:val="29"/>
        </w:numPr>
        <w:spacing w:line="276" w:lineRule="auto"/>
        <w:ind w:left="426"/>
        <w:jc w:val="both"/>
        <w:rPr>
          <w:rFonts w:cs="Arial"/>
        </w:rPr>
      </w:pPr>
      <w:r w:rsidRPr="00B47640">
        <w:rPr>
          <w:rFonts w:cs="Arial"/>
        </w:rPr>
        <w:t>diversiteit van de partijen en aantal samenwerkende partijen;</w:t>
      </w:r>
    </w:p>
    <w:p w14:paraId="412639EE" w14:textId="4A8AF9EE" w:rsidR="003A6B1E" w:rsidRPr="00B47640" w:rsidRDefault="003A6B1E" w:rsidP="0060647F">
      <w:pPr>
        <w:numPr>
          <w:ilvl w:val="1"/>
          <w:numId w:val="29"/>
        </w:numPr>
        <w:spacing w:line="276" w:lineRule="auto"/>
        <w:ind w:left="709"/>
        <w:jc w:val="both"/>
        <w:rPr>
          <w:rFonts w:cs="Arial"/>
        </w:rPr>
      </w:pPr>
      <w:r w:rsidRPr="00B47640">
        <w:rPr>
          <w:rFonts w:cs="Arial"/>
        </w:rPr>
        <w:t>Is sprake van meerdere agrarische collectieven? Een aanvraag zal hierdoor hoger scoren dan een aanvraag met een enkel betrokken collectief.</w:t>
      </w:r>
    </w:p>
    <w:p w14:paraId="72893D7E" w14:textId="50A2F81A" w:rsidR="003A6B1E" w:rsidRPr="00B47640" w:rsidRDefault="003A6B1E" w:rsidP="0060647F">
      <w:pPr>
        <w:numPr>
          <w:ilvl w:val="1"/>
          <w:numId w:val="29"/>
        </w:numPr>
        <w:spacing w:line="276" w:lineRule="auto"/>
        <w:ind w:left="709"/>
        <w:jc w:val="both"/>
        <w:rPr>
          <w:rFonts w:cs="Arial"/>
        </w:rPr>
      </w:pPr>
      <w:r w:rsidRPr="00B47640">
        <w:rPr>
          <w:rFonts w:cs="Arial"/>
        </w:rPr>
        <w:t>Sluiten de samenwerkende partijen qua expertise aan bij de voorgenomen activiteiten?</w:t>
      </w:r>
    </w:p>
    <w:p w14:paraId="16090968" w14:textId="77777777" w:rsidR="003A6B1E" w:rsidRPr="00B47640" w:rsidRDefault="003A6B1E" w:rsidP="0060647F">
      <w:pPr>
        <w:numPr>
          <w:ilvl w:val="0"/>
          <w:numId w:val="29"/>
        </w:numPr>
        <w:spacing w:line="276" w:lineRule="auto"/>
        <w:ind w:left="426"/>
        <w:jc w:val="both"/>
        <w:rPr>
          <w:rFonts w:cs="Arial"/>
        </w:rPr>
      </w:pPr>
      <w:r w:rsidRPr="00B47640">
        <w:rPr>
          <w:rFonts w:cs="Arial"/>
        </w:rPr>
        <w:t>draagvlak voor het gebiedsplan;</w:t>
      </w:r>
    </w:p>
    <w:p w14:paraId="73BA8D5B" w14:textId="77777777" w:rsidR="003A6B1E" w:rsidRPr="00B47640" w:rsidRDefault="003A6B1E" w:rsidP="0060647F">
      <w:pPr>
        <w:numPr>
          <w:ilvl w:val="1"/>
          <w:numId w:val="29"/>
        </w:numPr>
        <w:spacing w:line="276" w:lineRule="auto"/>
        <w:ind w:left="709"/>
        <w:jc w:val="both"/>
        <w:rPr>
          <w:rFonts w:cs="Arial"/>
        </w:rPr>
      </w:pPr>
      <w:r w:rsidRPr="00B47640">
        <w:rPr>
          <w:rFonts w:cs="Arial"/>
        </w:rPr>
        <w:t>Zijn er in het gebied voldoende landbouwers die mee willen doen met het plan?</w:t>
      </w:r>
    </w:p>
    <w:p w14:paraId="56CDCD33" w14:textId="1714D2B7" w:rsidR="003A6B1E" w:rsidRPr="00B47640" w:rsidRDefault="003A6B1E" w:rsidP="0060647F">
      <w:pPr>
        <w:numPr>
          <w:ilvl w:val="1"/>
          <w:numId w:val="29"/>
        </w:numPr>
        <w:spacing w:line="276" w:lineRule="auto"/>
        <w:ind w:left="709"/>
        <w:jc w:val="both"/>
        <w:rPr>
          <w:rFonts w:cs="Arial"/>
        </w:rPr>
      </w:pPr>
      <w:r w:rsidRPr="00B47640">
        <w:rPr>
          <w:rFonts w:cs="Arial"/>
        </w:rPr>
        <w:t>Is er sprake van deelname van meerdere agrarische collectieven in het gebiedsplan? Een aanvraag met meerdere agrarische collectieven toont een hogere betrokkenheid en zal hierdoor hoger scoren dan een aanvraag met één gebied.</w:t>
      </w:r>
    </w:p>
    <w:p w14:paraId="30460228" w14:textId="14E48515" w:rsidR="003A6B1E" w:rsidRPr="00B47640" w:rsidRDefault="003A6B1E" w:rsidP="0060647F">
      <w:pPr>
        <w:numPr>
          <w:ilvl w:val="1"/>
          <w:numId w:val="29"/>
        </w:numPr>
        <w:spacing w:line="276" w:lineRule="auto"/>
        <w:ind w:left="709"/>
        <w:jc w:val="both"/>
        <w:rPr>
          <w:rFonts w:cs="Arial"/>
        </w:rPr>
      </w:pPr>
      <w:r w:rsidRPr="00B47640">
        <w:rPr>
          <w:rFonts w:cs="Arial"/>
        </w:rPr>
        <w:t>Hoe uit de bereidheid tot langdurige samenwerking zich? Is er een overeenkomst?</w:t>
      </w:r>
    </w:p>
    <w:p w14:paraId="08CD9033" w14:textId="77777777" w:rsidR="003A6B1E" w:rsidRPr="00B47640" w:rsidRDefault="003A6B1E" w:rsidP="0060647F">
      <w:pPr>
        <w:numPr>
          <w:ilvl w:val="0"/>
          <w:numId w:val="29"/>
        </w:numPr>
        <w:spacing w:line="276" w:lineRule="auto"/>
        <w:ind w:left="426"/>
        <w:jc w:val="both"/>
        <w:rPr>
          <w:rFonts w:cs="Arial"/>
        </w:rPr>
      </w:pPr>
      <w:r w:rsidRPr="00B47640">
        <w:rPr>
          <w:rFonts w:cs="Arial"/>
        </w:rPr>
        <w:t>effectiviteit van de activiteit; een project dat bijdraagt aan zowel klimaat, water, landschap, natuur en biodiversiteit, zal hoger scoren dan een project dat enkel bijdraagt aan landschap.</w:t>
      </w:r>
    </w:p>
    <w:p w14:paraId="5121BBEF" w14:textId="1DD23EDD" w:rsidR="003A6B1E" w:rsidRPr="00B47640" w:rsidRDefault="003A6B1E" w:rsidP="0060647F">
      <w:pPr>
        <w:numPr>
          <w:ilvl w:val="1"/>
          <w:numId w:val="29"/>
        </w:numPr>
        <w:spacing w:line="276" w:lineRule="auto"/>
        <w:ind w:left="709"/>
        <w:jc w:val="both"/>
        <w:rPr>
          <w:rFonts w:cs="Arial"/>
        </w:rPr>
      </w:pPr>
      <w:r w:rsidRPr="00B47640">
        <w:rPr>
          <w:rFonts w:cs="Arial"/>
        </w:rPr>
        <w:t>Zijn doelen voldoende concreet uitgedrukt in een gebiedsanalyse nu (nulmeting) naar de streefbeelden straks?</w:t>
      </w:r>
    </w:p>
    <w:p w14:paraId="16339DA3" w14:textId="25C25BA9" w:rsidR="003A6B1E" w:rsidRPr="00B47640" w:rsidRDefault="003A6B1E" w:rsidP="0060647F">
      <w:pPr>
        <w:numPr>
          <w:ilvl w:val="1"/>
          <w:numId w:val="29"/>
        </w:numPr>
        <w:spacing w:line="276" w:lineRule="auto"/>
        <w:ind w:left="709"/>
        <w:jc w:val="both"/>
        <w:rPr>
          <w:rFonts w:cs="Arial"/>
        </w:rPr>
      </w:pPr>
      <w:r w:rsidRPr="00B47640">
        <w:rPr>
          <w:rFonts w:cs="Arial"/>
        </w:rPr>
        <w:t>Zijn de gebiedsdoelen op de juiste wijze uitgewerkt naar maatregelen?</w:t>
      </w:r>
    </w:p>
    <w:p w14:paraId="55333993" w14:textId="77777777" w:rsidR="003A6B1E" w:rsidRPr="00B47640" w:rsidRDefault="003A6B1E" w:rsidP="0060647F">
      <w:pPr>
        <w:numPr>
          <w:ilvl w:val="1"/>
          <w:numId w:val="29"/>
        </w:numPr>
        <w:spacing w:line="276" w:lineRule="auto"/>
        <w:ind w:left="709"/>
        <w:jc w:val="both"/>
        <w:rPr>
          <w:rFonts w:cs="Arial"/>
        </w:rPr>
      </w:pPr>
      <w:r w:rsidRPr="00B47640">
        <w:rPr>
          <w:rFonts w:cs="Arial"/>
        </w:rPr>
        <w:t>In hoeverre draagt het plan daadwerkelijk bij aan de te behalen doelen? Van een geringe bijdrage is bijvoorbeeld sprake als de ontwikkeling van een landschapselement op zichzelf staand is maar (nog) niet onderdeel uitmaakt van een andere landschapsstructuur zoals aangegeven in Grutsk op ‘e Romte. Een zeer goede bijdrage is bijvoorbeeld het herstel of voltooiing van een regionaal herkenbare landschapsstructuur, en/of naast passend herstel landschapselement ook doelstellingen voor biodiversiteit worden gerealiseerd en invulling wordt gegeven aan doelstellingen uit de provinciale Omgevingsvisie, Grutsk op ‘e Romte, de Friese bomen- en bossenstrategie en Herstelprogramma biodiversiteit Fryslân en de KRW-nota’s.</w:t>
      </w:r>
    </w:p>
    <w:p w14:paraId="2934A18F" w14:textId="2C431ECA" w:rsidR="003A6B1E" w:rsidRPr="00B47640" w:rsidRDefault="003A6B1E" w:rsidP="0060647F">
      <w:pPr>
        <w:numPr>
          <w:ilvl w:val="1"/>
          <w:numId w:val="29"/>
        </w:numPr>
        <w:spacing w:line="276" w:lineRule="auto"/>
        <w:ind w:left="709"/>
        <w:jc w:val="both"/>
        <w:rPr>
          <w:rFonts w:cs="Arial"/>
        </w:rPr>
      </w:pPr>
      <w:r w:rsidRPr="00B47640">
        <w:rPr>
          <w:rFonts w:cs="Arial"/>
        </w:rPr>
        <w:t>Is inzichtelijk gemaakt welke antagonistische effecten optreden en welke maatregelen er worden genomen om deze effecten te voorkomen?</w:t>
      </w:r>
    </w:p>
    <w:p w14:paraId="6326A6AA" w14:textId="2600EE4C" w:rsidR="003A6B1E" w:rsidRPr="00B47640" w:rsidRDefault="003A6B1E" w:rsidP="0060647F">
      <w:pPr>
        <w:numPr>
          <w:ilvl w:val="1"/>
          <w:numId w:val="29"/>
        </w:numPr>
        <w:spacing w:line="276" w:lineRule="auto"/>
        <w:ind w:left="709"/>
        <w:jc w:val="both"/>
        <w:rPr>
          <w:rFonts w:cs="Arial"/>
        </w:rPr>
      </w:pPr>
      <w:r w:rsidRPr="00B47640">
        <w:rPr>
          <w:rFonts w:cs="Arial"/>
        </w:rPr>
        <w:t>Wordt een extra bijdrage gedaan in het project die positief bijdraagt aan de doelen, zoals bijvoorbeeld een langere instandhouding dan verplicht vanuit de regeling?</w:t>
      </w:r>
    </w:p>
    <w:p w14:paraId="5CD4BF0B" w14:textId="77777777" w:rsidR="003A6B1E" w:rsidRPr="00B47640" w:rsidRDefault="003A6B1E" w:rsidP="0060647F">
      <w:pPr>
        <w:numPr>
          <w:ilvl w:val="0"/>
          <w:numId w:val="29"/>
        </w:numPr>
        <w:spacing w:line="276" w:lineRule="auto"/>
        <w:ind w:left="426"/>
        <w:jc w:val="both"/>
        <w:rPr>
          <w:rFonts w:cs="Arial"/>
        </w:rPr>
      </w:pPr>
      <w:r w:rsidRPr="00B47640">
        <w:rPr>
          <w:rFonts w:cs="Arial"/>
        </w:rPr>
        <w:t>efficiëntie van uitvoering van de activiteit; gekeken wordt naar de input (geld, kennis, kunde, overige middelen) die wordt ingezet om de output te kunnen realiseren.</w:t>
      </w:r>
    </w:p>
    <w:p w14:paraId="68B1E96D" w14:textId="77777777" w:rsidR="003A6B1E" w:rsidRPr="00B47640" w:rsidRDefault="003A6B1E" w:rsidP="0060647F">
      <w:pPr>
        <w:numPr>
          <w:ilvl w:val="1"/>
          <w:numId w:val="29"/>
        </w:numPr>
        <w:spacing w:line="276" w:lineRule="auto"/>
        <w:ind w:left="709"/>
        <w:jc w:val="both"/>
        <w:rPr>
          <w:rFonts w:cs="Arial"/>
        </w:rPr>
      </w:pPr>
      <w:r w:rsidRPr="00B47640">
        <w:rPr>
          <w:rFonts w:cs="Arial"/>
        </w:rPr>
        <w:t>Heeft de penvoerder voldoende inhoudelijke en financiële expertise, draagvlak in het gebied en financiële draagkracht (of kan hij daar anderszins over beschikken)?</w:t>
      </w:r>
    </w:p>
    <w:p w14:paraId="0C54F209" w14:textId="0CC294F5" w:rsidR="003A6B1E" w:rsidRPr="00B47640" w:rsidRDefault="003A6B1E" w:rsidP="0060647F">
      <w:pPr>
        <w:numPr>
          <w:ilvl w:val="1"/>
          <w:numId w:val="29"/>
        </w:numPr>
        <w:spacing w:line="276" w:lineRule="auto"/>
        <w:ind w:left="709"/>
        <w:jc w:val="both"/>
        <w:rPr>
          <w:rFonts w:cs="Arial"/>
        </w:rPr>
      </w:pPr>
      <w:r w:rsidRPr="00B47640">
        <w:rPr>
          <w:rFonts w:cs="Arial"/>
        </w:rPr>
        <w:t>Staan de kosten in de juiste verhouding tot de opbrengsten waaronder de proceskosten?</w:t>
      </w:r>
      <w:r w:rsidRPr="00B47640">
        <w:rPr>
          <w:rFonts w:cs="Arial"/>
        </w:rPr>
        <w:br/>
        <w:t>Efficiëntie is zeer gering indien de proceskosten &gt;30% zijn ten opzichte van de totale uitvoeringskosten. De efficiëntie is zeer goed indien de proceskosten &lt;10% zijn ten opzichte van de totale uitvoeringskosten.</w:t>
      </w:r>
    </w:p>
    <w:p w14:paraId="31D60B47" w14:textId="1FD92916" w:rsidR="003A6B1E" w:rsidRPr="00B47640" w:rsidRDefault="003A6B1E" w:rsidP="0060647F">
      <w:pPr>
        <w:numPr>
          <w:ilvl w:val="1"/>
          <w:numId w:val="29"/>
        </w:numPr>
        <w:spacing w:line="276" w:lineRule="auto"/>
        <w:ind w:left="709"/>
        <w:jc w:val="both"/>
        <w:rPr>
          <w:rFonts w:cs="Arial"/>
        </w:rPr>
      </w:pPr>
      <w:r w:rsidRPr="00B47640">
        <w:rPr>
          <w:rFonts w:cs="Arial"/>
        </w:rPr>
        <w:t>Wordt in de uitvoering gebruik gemaakt van reeds bestaande kennis en kunde?</w:t>
      </w:r>
    </w:p>
    <w:p w14:paraId="7B7B6B9F" w14:textId="77777777" w:rsidR="003A6B1E" w:rsidRPr="00B47640" w:rsidRDefault="003A6B1E" w:rsidP="0060647F">
      <w:pPr>
        <w:numPr>
          <w:ilvl w:val="0"/>
          <w:numId w:val="29"/>
        </w:numPr>
        <w:spacing w:line="276" w:lineRule="auto"/>
        <w:ind w:left="426"/>
        <w:jc w:val="both"/>
        <w:rPr>
          <w:rFonts w:cs="Arial"/>
        </w:rPr>
      </w:pPr>
      <w:r w:rsidRPr="00B47640">
        <w:rPr>
          <w:rFonts w:cs="Arial"/>
        </w:rPr>
        <w:t>haalbaarheid van de activiteit;</w:t>
      </w:r>
    </w:p>
    <w:p w14:paraId="48DCA1E1" w14:textId="6909FFAA" w:rsidR="003A6B1E" w:rsidRPr="00B47640" w:rsidRDefault="003A6B1E" w:rsidP="0060647F">
      <w:pPr>
        <w:numPr>
          <w:ilvl w:val="1"/>
          <w:numId w:val="29"/>
        </w:numPr>
        <w:spacing w:line="276" w:lineRule="auto"/>
        <w:ind w:left="709"/>
        <w:jc w:val="both"/>
        <w:rPr>
          <w:rFonts w:cs="Arial"/>
        </w:rPr>
      </w:pPr>
      <w:r w:rsidRPr="00B47640">
        <w:rPr>
          <w:rFonts w:cs="Arial"/>
        </w:rPr>
        <w:t>Is de samenwerking goed georganiseerd en is sprake van een werkkader (duidelijke afspraken)?</w:t>
      </w:r>
    </w:p>
    <w:p w14:paraId="533B1CF6" w14:textId="3FA21252" w:rsidR="003A6B1E" w:rsidRPr="00B47640" w:rsidRDefault="003A6B1E" w:rsidP="0060647F">
      <w:pPr>
        <w:numPr>
          <w:ilvl w:val="1"/>
          <w:numId w:val="29"/>
        </w:numPr>
        <w:spacing w:line="276" w:lineRule="auto"/>
        <w:ind w:left="709"/>
        <w:jc w:val="both"/>
        <w:rPr>
          <w:rFonts w:cs="Arial"/>
        </w:rPr>
      </w:pPr>
      <w:r w:rsidRPr="00B47640">
        <w:rPr>
          <w:rFonts w:cs="Arial"/>
        </w:rPr>
        <w:t>Is er voorzien in de nodige flexibiliteit voor aanpassingen in de plannen, financiën, wat, waar, wie, hoeveel, wanneer? De haalbaarheid is hoog indien een activiteit kan worden uitgevoerd, ook als er zich gedurende de uitvoering financiële (of andere) tegenvallers voor doen (denk aan een financiële garantstelling).</w:t>
      </w:r>
    </w:p>
    <w:p w14:paraId="1DD2FC9C" w14:textId="77777777" w:rsidR="003A6B1E" w:rsidRPr="00B47640" w:rsidRDefault="003A6B1E" w:rsidP="0060647F">
      <w:pPr>
        <w:numPr>
          <w:ilvl w:val="1"/>
          <w:numId w:val="29"/>
        </w:numPr>
        <w:spacing w:line="276" w:lineRule="auto"/>
        <w:ind w:left="709"/>
        <w:jc w:val="both"/>
        <w:rPr>
          <w:rFonts w:cs="Arial"/>
        </w:rPr>
      </w:pPr>
      <w:r w:rsidRPr="00B47640">
        <w:rPr>
          <w:rFonts w:cs="Arial"/>
        </w:rPr>
        <w:t>Is er voldoende ruimte voor een lerende aanpak?</w:t>
      </w:r>
    </w:p>
    <w:p w14:paraId="4231AE16" w14:textId="77777777" w:rsidR="003A6B1E" w:rsidRPr="00B47640" w:rsidRDefault="003A6B1E" w:rsidP="0060647F">
      <w:pPr>
        <w:numPr>
          <w:ilvl w:val="1"/>
          <w:numId w:val="29"/>
        </w:numPr>
        <w:spacing w:line="276" w:lineRule="auto"/>
        <w:ind w:left="709"/>
        <w:jc w:val="both"/>
        <w:rPr>
          <w:rFonts w:cs="Arial"/>
        </w:rPr>
      </w:pPr>
      <w:r w:rsidRPr="00B47640">
        <w:rPr>
          <w:rFonts w:cs="Arial"/>
        </w:rPr>
        <w:lastRenderedPageBreak/>
        <w:t>Wordt er gewerkt met risicoanalyses?</w:t>
      </w:r>
    </w:p>
    <w:p w14:paraId="06F04B6D" w14:textId="77777777" w:rsidR="003A6B1E" w:rsidRPr="00B47640" w:rsidRDefault="003A6B1E" w:rsidP="0060647F">
      <w:pPr>
        <w:numPr>
          <w:ilvl w:val="1"/>
          <w:numId w:val="29"/>
        </w:numPr>
        <w:spacing w:line="276" w:lineRule="auto"/>
        <w:ind w:left="709"/>
        <w:jc w:val="both"/>
        <w:rPr>
          <w:rFonts w:cs="Arial"/>
        </w:rPr>
      </w:pPr>
      <w:r w:rsidRPr="00B47640">
        <w:rPr>
          <w:rFonts w:cs="Arial"/>
        </w:rPr>
        <w:t>Is er een plan voor structurele inbedding van de resultaten na afloop (waaronder beheer,- instandhouding,- en exploitatiekosten)?</w:t>
      </w:r>
    </w:p>
    <w:p w14:paraId="4B8A485F" w14:textId="77777777" w:rsidR="003A6B1E" w:rsidRPr="00B47640" w:rsidRDefault="003A6B1E" w:rsidP="0060647F">
      <w:pPr>
        <w:numPr>
          <w:ilvl w:val="1"/>
          <w:numId w:val="29"/>
        </w:numPr>
        <w:spacing w:line="276" w:lineRule="auto"/>
        <w:ind w:left="709"/>
        <w:jc w:val="both"/>
        <w:rPr>
          <w:rFonts w:cs="Arial"/>
        </w:rPr>
      </w:pPr>
      <w:r w:rsidRPr="00B47640">
        <w:rPr>
          <w:rFonts w:cs="Arial"/>
        </w:rPr>
        <w:t>Worden benodigde vergunningen verleend en passen de maatregelen in de ruimtelijke ordening van het gebied?</w:t>
      </w:r>
    </w:p>
    <w:p w14:paraId="1307520F" w14:textId="47A5AD67" w:rsidR="003A6B1E" w:rsidRPr="00B47640" w:rsidRDefault="003A6B1E" w:rsidP="0060647F">
      <w:pPr>
        <w:numPr>
          <w:ilvl w:val="1"/>
          <w:numId w:val="29"/>
        </w:numPr>
        <w:spacing w:line="276" w:lineRule="auto"/>
        <w:ind w:left="709"/>
        <w:jc w:val="both"/>
        <w:rPr>
          <w:rFonts w:cs="Arial"/>
        </w:rPr>
      </w:pPr>
      <w:r w:rsidRPr="00B47640">
        <w:rPr>
          <w:rFonts w:cs="Arial"/>
        </w:rPr>
        <w:t>Is er voldoende expertise voor de activiteiten uit het gebiedsplan aanwezig in het samenwerkingsverband? Heeft de aanvrager een vergelijkbaar project eerder uitgevoerd?</w:t>
      </w:r>
    </w:p>
    <w:p w14:paraId="1AE3D25B" w14:textId="39FA2B8C" w:rsidR="003A6B1E" w:rsidRPr="00B47640" w:rsidRDefault="003A6B1E" w:rsidP="0060647F">
      <w:pPr>
        <w:numPr>
          <w:ilvl w:val="0"/>
          <w:numId w:val="29"/>
        </w:numPr>
        <w:spacing w:line="276" w:lineRule="auto"/>
        <w:ind w:left="426"/>
        <w:jc w:val="both"/>
        <w:rPr>
          <w:rFonts w:cs="Arial"/>
        </w:rPr>
      </w:pPr>
      <w:r w:rsidRPr="00B47640">
        <w:rPr>
          <w:rFonts w:cs="Arial"/>
        </w:rPr>
        <w:t>mate van urgentie van de activiteit.</w:t>
      </w:r>
    </w:p>
    <w:p w14:paraId="3109BCC9" w14:textId="4D657F9D" w:rsidR="003A6B1E" w:rsidRPr="00B47640" w:rsidRDefault="003A6B1E" w:rsidP="0060647F">
      <w:pPr>
        <w:pStyle w:val="Lijstalinea"/>
        <w:numPr>
          <w:ilvl w:val="0"/>
          <w:numId w:val="30"/>
        </w:numPr>
        <w:spacing w:line="276" w:lineRule="auto"/>
        <w:contextualSpacing w:val="0"/>
        <w:jc w:val="both"/>
        <w:rPr>
          <w:rFonts w:cs="Arial"/>
        </w:rPr>
      </w:pPr>
      <w:r w:rsidRPr="00B47640">
        <w:rPr>
          <w:rFonts w:cs="Arial"/>
        </w:rPr>
        <w:t>Is in de regio/het gebied sprake van een (noodzakelijke) opgave voor de doelen landschap, landbouw, klimaat, water, natuur en biodiversiteit, die voor een zekere termijn opgepakt moet worden. De urgentie is groot in situaties waar de kwaliteit van het oorspronkelijke landschap het meest is achteruitgegaan, bijvoorbeeld bij het verdwijnen van elzensingels, boomwallen, greppelland of waterlopen. De urgentie is laag indien de activiteit op de lange termijn niet noodzakelijk is voor de kwaliteit van het oorspronkelijke landschap.</w:t>
      </w:r>
    </w:p>
    <w:p w14:paraId="5D9C28AF" w14:textId="77777777" w:rsidR="003A6B1E" w:rsidRPr="00B47640" w:rsidRDefault="003A6B1E" w:rsidP="0060647F">
      <w:pPr>
        <w:spacing w:line="276" w:lineRule="auto"/>
        <w:jc w:val="both"/>
        <w:rPr>
          <w:rFonts w:cs="Arial"/>
        </w:rPr>
      </w:pPr>
    </w:p>
    <w:p w14:paraId="66753355" w14:textId="462056E8" w:rsidR="003A6B1E" w:rsidRPr="00B47640" w:rsidRDefault="00E21A9A" w:rsidP="00F81403">
      <w:pPr>
        <w:spacing w:after="160" w:line="276" w:lineRule="auto"/>
        <w:jc w:val="both"/>
        <w:rPr>
          <w:rFonts w:cs="Arial"/>
        </w:rPr>
      </w:pPr>
      <w:r w:rsidRPr="00B47640">
        <w:rPr>
          <w:rFonts w:cs="Arial"/>
        </w:rPr>
        <w:br w:type="page"/>
      </w:r>
    </w:p>
    <w:p w14:paraId="691582B7" w14:textId="49DD7723" w:rsidR="003A6B1E" w:rsidRPr="00B47640" w:rsidRDefault="003A6B1E" w:rsidP="0060647F">
      <w:pPr>
        <w:pStyle w:val="Kop1"/>
        <w:spacing w:line="276" w:lineRule="auto"/>
        <w:jc w:val="both"/>
        <w:rPr>
          <w:rFonts w:ascii="Arial" w:hAnsi="Arial" w:cs="Arial"/>
          <w:b/>
          <w:bCs/>
          <w:color w:val="auto"/>
          <w:sz w:val="20"/>
          <w:szCs w:val="20"/>
        </w:rPr>
      </w:pPr>
      <w:r w:rsidRPr="00B47640">
        <w:rPr>
          <w:rFonts w:ascii="Arial" w:hAnsi="Arial" w:cs="Arial"/>
          <w:b/>
          <w:bCs/>
          <w:color w:val="auto"/>
          <w:sz w:val="20"/>
          <w:szCs w:val="20"/>
        </w:rPr>
        <w:lastRenderedPageBreak/>
        <w:t xml:space="preserve">Bijlage 1 Investeringslijst voor </w:t>
      </w:r>
      <w:r w:rsidR="00334B46" w:rsidRPr="00B47640">
        <w:rPr>
          <w:rFonts w:ascii="Arial" w:hAnsi="Arial" w:cs="Arial"/>
          <w:b/>
          <w:bCs/>
          <w:color w:val="auto"/>
          <w:sz w:val="20"/>
          <w:szCs w:val="20"/>
        </w:rPr>
        <w:t>herstel en inrichting van het agrarisch cultuurlandschap</w:t>
      </w:r>
    </w:p>
    <w:p w14:paraId="7944A7A7" w14:textId="4DA2D27A" w:rsidR="003A6B1E" w:rsidRPr="00B47640" w:rsidRDefault="003A6B1E" w:rsidP="0060647F">
      <w:pPr>
        <w:spacing w:line="276" w:lineRule="auto"/>
        <w:jc w:val="both"/>
        <w:rPr>
          <w:rFonts w:cs="Arial"/>
          <w:i/>
          <w:iCs/>
        </w:rPr>
      </w:pPr>
      <w:r w:rsidRPr="00B47640">
        <w:rPr>
          <w:rFonts w:cs="Arial"/>
          <w:i/>
          <w:iCs/>
        </w:rPr>
        <w:t>Geografische duiding</w:t>
      </w:r>
      <w:r w:rsidR="00B951AA" w:rsidRPr="00B47640">
        <w:rPr>
          <w:rFonts w:cs="Arial"/>
          <w:i/>
          <w:iCs/>
        </w:rPr>
        <w:t xml:space="preserve"> landschapsmaatregel</w:t>
      </w:r>
    </w:p>
    <w:p w14:paraId="59E0B790" w14:textId="77777777" w:rsidR="003A6B1E" w:rsidRPr="00B47640" w:rsidRDefault="003A6B1E" w:rsidP="0060647F">
      <w:pPr>
        <w:spacing w:line="276" w:lineRule="auto"/>
        <w:jc w:val="both"/>
        <w:rPr>
          <w:rStyle w:val="Hyperlink"/>
          <w:rFonts w:eastAsiaTheme="majorEastAsia" w:cs="Arial"/>
          <w:color w:val="000000" w:themeColor="text1"/>
        </w:rPr>
      </w:pPr>
      <w:r w:rsidRPr="00B47640">
        <w:rPr>
          <w:rFonts w:cs="Arial"/>
        </w:rPr>
        <w:t xml:space="preserve">Voor de investeringsmaatregelen uit Bijlage 1 geldt een geografische duiding. Hiervoor is gekozen om de investeringen op die plek te laten plaatsvinden die de landschappelijke hoofdstructuur het beste versterken overeenkomstig de visie Grutsk op ‘e Romte. Deze maatregelen zijn goed geografisch te duiden gelet op de gedetailleerde geografische ligging van belangrijke landschappelijke elementen op grond van de </w:t>
      </w:r>
      <w:r w:rsidRPr="00B47640">
        <w:rPr>
          <w:rFonts w:cs="Arial"/>
          <w:i/>
          <w:iCs/>
        </w:rPr>
        <w:t xml:space="preserve">Landschapstypenkaart, </w:t>
      </w:r>
      <w:r w:rsidRPr="00B47640">
        <w:rPr>
          <w:rFonts w:cs="Arial"/>
        </w:rPr>
        <w:t xml:space="preserve">de provinciale </w:t>
      </w:r>
      <w:r w:rsidRPr="00B47640">
        <w:rPr>
          <w:rFonts w:cs="Arial"/>
          <w:i/>
          <w:iCs/>
        </w:rPr>
        <w:t xml:space="preserve">Cultuurhistorische Kaart </w:t>
      </w:r>
      <w:r w:rsidRPr="00B47640">
        <w:rPr>
          <w:rFonts w:cs="Arial"/>
        </w:rPr>
        <w:t>of de</w:t>
      </w:r>
      <w:r w:rsidRPr="00B47640">
        <w:rPr>
          <w:rFonts w:cs="Arial"/>
          <w:i/>
          <w:iCs/>
        </w:rPr>
        <w:t xml:space="preserve"> topografische kaarten.</w:t>
      </w:r>
      <w:r w:rsidRPr="00B47640">
        <w:rPr>
          <w:rFonts w:cs="Arial"/>
        </w:rPr>
        <w:t xml:space="preserve"> Grutsk op ‘e Romte en de genoemde kaarten zijn te vinden op </w:t>
      </w:r>
      <w:hyperlink r:id="rId31" w:history="1">
        <w:r w:rsidRPr="00B47640">
          <w:rPr>
            <w:rStyle w:val="Hyperlink"/>
            <w:rFonts w:eastAsiaTheme="majorEastAsia" w:cs="Arial"/>
          </w:rPr>
          <w:t>www.fryslan.frl/grutsk</w:t>
        </w:r>
      </w:hyperlink>
      <w:r w:rsidRPr="00B47640">
        <w:rPr>
          <w:rFonts w:cs="Arial"/>
        </w:rPr>
        <w:t xml:space="preserve">, </w:t>
      </w:r>
      <w:hyperlink r:id="rId32" w:history="1">
        <w:r w:rsidRPr="00B47640">
          <w:rPr>
            <w:rStyle w:val="Hyperlink"/>
            <w:rFonts w:eastAsiaTheme="majorEastAsia" w:cs="Arial"/>
          </w:rPr>
          <w:t>www.fryslan.frl/chk</w:t>
        </w:r>
      </w:hyperlink>
      <w:r w:rsidRPr="00B47640">
        <w:rPr>
          <w:rStyle w:val="Hyperlink"/>
          <w:rFonts w:eastAsiaTheme="majorEastAsia" w:cs="Arial"/>
        </w:rPr>
        <w:t xml:space="preserve">, </w:t>
      </w:r>
      <w:hyperlink r:id="rId33" w:history="1">
        <w:r w:rsidRPr="00B47640">
          <w:rPr>
            <w:rStyle w:val="Hyperlink"/>
            <w:rFonts w:eastAsiaTheme="majorEastAsia" w:cs="Arial"/>
          </w:rPr>
          <w:t>https://www.fryslan.frl/landschapstypenkaart</w:t>
        </w:r>
      </w:hyperlink>
      <w:r w:rsidRPr="00B47640">
        <w:rPr>
          <w:rStyle w:val="Hyperlink"/>
          <w:rFonts w:eastAsiaTheme="majorEastAsia" w:cs="Arial"/>
        </w:rPr>
        <w:t xml:space="preserve"> </w:t>
      </w:r>
      <w:r w:rsidRPr="00B47640">
        <w:rPr>
          <w:rStyle w:val="Hyperlink"/>
          <w:rFonts w:eastAsiaTheme="majorEastAsia" w:cs="Arial"/>
          <w:color w:val="000000" w:themeColor="text1"/>
        </w:rPr>
        <w:t xml:space="preserve">en </w:t>
      </w:r>
      <w:hyperlink r:id="rId34" w:history="1">
        <w:r w:rsidRPr="00B47640">
          <w:rPr>
            <w:rStyle w:val="Hyperlink"/>
            <w:rFonts w:eastAsiaTheme="majorEastAsia" w:cs="Arial"/>
          </w:rPr>
          <w:t>www.topotijdreis</w:t>
        </w:r>
      </w:hyperlink>
      <w:r w:rsidRPr="00B47640">
        <w:rPr>
          <w:rStyle w:val="Hyperlink"/>
          <w:rFonts w:eastAsiaTheme="majorEastAsia" w:cs="Arial"/>
        </w:rPr>
        <w:t>.nl</w:t>
      </w:r>
      <w:r w:rsidRPr="00B47640">
        <w:rPr>
          <w:rStyle w:val="Hyperlink"/>
          <w:rFonts w:eastAsiaTheme="majorEastAsia" w:cs="Arial"/>
          <w:color w:val="000000" w:themeColor="text1"/>
        </w:rPr>
        <w:t>.</w:t>
      </w:r>
    </w:p>
    <w:p w14:paraId="1CEEFFEF" w14:textId="77777777" w:rsidR="003A6B1E" w:rsidRPr="00B47640" w:rsidRDefault="003A6B1E" w:rsidP="0060647F">
      <w:pPr>
        <w:spacing w:line="276" w:lineRule="auto"/>
        <w:jc w:val="both"/>
        <w:rPr>
          <w:rFonts w:cs="Arial"/>
          <w:b/>
        </w:rPr>
      </w:pPr>
    </w:p>
    <w:p w14:paraId="17DD2787" w14:textId="50305008" w:rsidR="003A6B1E" w:rsidRPr="00B47640" w:rsidRDefault="003A6B1E" w:rsidP="0060647F">
      <w:pPr>
        <w:spacing w:line="276" w:lineRule="auto"/>
        <w:jc w:val="both"/>
        <w:rPr>
          <w:rFonts w:cs="Arial"/>
          <w:bCs/>
        </w:rPr>
      </w:pPr>
      <w:r w:rsidRPr="00B47640">
        <w:rPr>
          <w:rFonts w:cs="Arial"/>
          <w:bCs/>
        </w:rPr>
        <w:t>Categorie 1, toelichting gebruik kaart op website voor het vinden van de begrenzing “bestaand stedelijk gebied”.</w:t>
      </w:r>
    </w:p>
    <w:p w14:paraId="1A422642" w14:textId="687B2655" w:rsidR="003A6B1E" w:rsidRPr="00B47640" w:rsidRDefault="003A6B1E" w:rsidP="0060647F">
      <w:pPr>
        <w:spacing w:line="276" w:lineRule="auto"/>
        <w:jc w:val="both"/>
        <w:rPr>
          <w:rFonts w:cs="Arial"/>
        </w:rPr>
      </w:pPr>
      <w:hyperlink r:id="rId35" w:history="1">
        <w:r w:rsidRPr="00B47640">
          <w:rPr>
            <w:rStyle w:val="Hyperlink"/>
            <w:rFonts w:eastAsiaTheme="majorEastAsia" w:cs="Arial"/>
          </w:rPr>
          <w:t>www.omgevingswet.overheid.nl/regels-op-de-kaart</w:t>
        </w:r>
      </w:hyperlink>
    </w:p>
    <w:p w14:paraId="76C27F00" w14:textId="77777777" w:rsidR="003A6B1E" w:rsidRPr="00B47640" w:rsidRDefault="003A6B1E" w:rsidP="0060647F">
      <w:pPr>
        <w:pStyle w:val="Lijstalinea"/>
        <w:numPr>
          <w:ilvl w:val="0"/>
          <w:numId w:val="35"/>
        </w:numPr>
        <w:spacing w:line="276" w:lineRule="auto"/>
        <w:contextualSpacing w:val="0"/>
        <w:jc w:val="both"/>
        <w:rPr>
          <w:rFonts w:cs="Arial"/>
        </w:rPr>
      </w:pPr>
      <w:r w:rsidRPr="00B47640">
        <w:rPr>
          <w:rFonts w:cs="Arial"/>
        </w:rPr>
        <w:t>toets op “regels op de kaart”</w:t>
      </w:r>
    </w:p>
    <w:p w14:paraId="1E8F18B7" w14:textId="77777777" w:rsidR="003A6B1E" w:rsidRPr="00B47640" w:rsidRDefault="003A6B1E" w:rsidP="0060647F">
      <w:pPr>
        <w:pStyle w:val="Lijstalinea"/>
        <w:numPr>
          <w:ilvl w:val="0"/>
          <w:numId w:val="35"/>
        </w:numPr>
        <w:spacing w:line="276" w:lineRule="auto"/>
        <w:contextualSpacing w:val="0"/>
        <w:jc w:val="both"/>
        <w:rPr>
          <w:rFonts w:cs="Arial"/>
        </w:rPr>
      </w:pPr>
      <w:r w:rsidRPr="00B47640">
        <w:rPr>
          <w:rFonts w:cs="Arial"/>
        </w:rPr>
        <w:t>scroll op de kaart naar het dorp/buurtschap en klik op de kaart op het dorp of buurtschap</w:t>
      </w:r>
    </w:p>
    <w:p w14:paraId="72B3E5BE" w14:textId="77777777" w:rsidR="003A6B1E" w:rsidRPr="00B47640" w:rsidRDefault="003A6B1E" w:rsidP="0060647F">
      <w:pPr>
        <w:pStyle w:val="Lijstalinea"/>
        <w:numPr>
          <w:ilvl w:val="0"/>
          <w:numId w:val="35"/>
        </w:numPr>
        <w:spacing w:line="276" w:lineRule="auto"/>
        <w:contextualSpacing w:val="0"/>
        <w:jc w:val="both"/>
        <w:rPr>
          <w:rFonts w:cs="Arial"/>
          <w:b/>
        </w:rPr>
      </w:pPr>
      <w:r w:rsidRPr="00B47640">
        <w:rPr>
          <w:rFonts w:cs="Arial"/>
        </w:rPr>
        <w:t>klik op het tabblad “provincie” aan de linkerkant van het scherm</w:t>
      </w:r>
    </w:p>
    <w:p w14:paraId="7A818BE0" w14:textId="77777777" w:rsidR="003A6B1E" w:rsidRPr="00B47640" w:rsidRDefault="003A6B1E" w:rsidP="0060647F">
      <w:pPr>
        <w:pStyle w:val="Lijstalinea"/>
        <w:numPr>
          <w:ilvl w:val="0"/>
          <w:numId w:val="35"/>
        </w:numPr>
        <w:spacing w:line="276" w:lineRule="auto"/>
        <w:contextualSpacing w:val="0"/>
        <w:jc w:val="both"/>
        <w:rPr>
          <w:rFonts w:cs="Arial"/>
          <w:b/>
        </w:rPr>
      </w:pPr>
      <w:r w:rsidRPr="00B47640">
        <w:rPr>
          <w:rFonts w:cs="Arial"/>
        </w:rPr>
        <w:t>klik op “Omgevingsverordening provincie Fryslân” aan de linkerkant van het scherm</w:t>
      </w:r>
    </w:p>
    <w:p w14:paraId="56E01945" w14:textId="77777777" w:rsidR="003A6B1E" w:rsidRPr="00B47640" w:rsidRDefault="003A6B1E" w:rsidP="0060647F">
      <w:pPr>
        <w:pStyle w:val="Lijstalinea"/>
        <w:numPr>
          <w:ilvl w:val="0"/>
          <w:numId w:val="35"/>
        </w:numPr>
        <w:spacing w:line="276" w:lineRule="auto"/>
        <w:contextualSpacing w:val="0"/>
        <w:jc w:val="both"/>
        <w:rPr>
          <w:rFonts w:cs="Arial"/>
          <w:b/>
        </w:rPr>
      </w:pPr>
      <w:r w:rsidRPr="00B47640">
        <w:rPr>
          <w:rFonts w:cs="Arial"/>
        </w:rPr>
        <w:t>Scroll rechts in het scherm naar onderen en zet cursor op naar “Bestaand stedelijk gebied” voor 1</w:t>
      </w:r>
      <w:r w:rsidRPr="00B47640">
        <w:rPr>
          <w:rFonts w:cs="Arial"/>
          <w:vertAlign w:val="superscript"/>
        </w:rPr>
        <w:t>e</w:t>
      </w:r>
      <w:r w:rsidRPr="00B47640">
        <w:rPr>
          <w:rFonts w:cs="Arial"/>
        </w:rPr>
        <w:t xml:space="preserve"> indruk want na klikken verdwijnt de kaart</w:t>
      </w:r>
    </w:p>
    <w:p w14:paraId="6E364082" w14:textId="77777777" w:rsidR="003A6B1E" w:rsidRPr="00B47640" w:rsidRDefault="003A6B1E" w:rsidP="0060647F">
      <w:pPr>
        <w:pStyle w:val="Lijstalinea"/>
        <w:numPr>
          <w:ilvl w:val="0"/>
          <w:numId w:val="35"/>
        </w:numPr>
        <w:spacing w:line="276" w:lineRule="auto"/>
        <w:contextualSpacing w:val="0"/>
        <w:jc w:val="both"/>
        <w:rPr>
          <w:rFonts w:cs="Arial"/>
          <w:bCs/>
        </w:rPr>
      </w:pPr>
      <w:r w:rsidRPr="00B47640">
        <w:rPr>
          <w:rFonts w:cs="Arial"/>
          <w:bCs/>
        </w:rPr>
        <w:t>Klik op tabblad bijlagen aan de rechterkant van het scherm</w:t>
      </w:r>
    </w:p>
    <w:p w14:paraId="3255B044" w14:textId="577A8C81" w:rsidR="003A6B1E" w:rsidRPr="00B47640" w:rsidRDefault="003A6B1E" w:rsidP="0060647F">
      <w:pPr>
        <w:pStyle w:val="Lijstalinea"/>
        <w:numPr>
          <w:ilvl w:val="0"/>
          <w:numId w:val="35"/>
        </w:numPr>
        <w:spacing w:line="276" w:lineRule="auto"/>
        <w:contextualSpacing w:val="0"/>
        <w:jc w:val="both"/>
        <w:rPr>
          <w:rFonts w:cs="Arial"/>
          <w:bCs/>
        </w:rPr>
      </w:pPr>
      <w:r w:rsidRPr="00B47640">
        <w:rPr>
          <w:rFonts w:cs="Arial"/>
          <w:bCs/>
        </w:rPr>
        <w:t>Klik op “bestaand stedelijk gebied”. Hierdoor wordt doorgeleid naar een andere website hierin kan opnieuw het dorp of het buurtschap worden opgezocht en is duidelijk zichtbaar wat het bestaand stedelijk gebied.</w:t>
      </w:r>
    </w:p>
    <w:p w14:paraId="1C57F00E" w14:textId="77777777" w:rsidR="003A6B1E" w:rsidRPr="00B47640" w:rsidRDefault="003A6B1E" w:rsidP="0060647F">
      <w:pPr>
        <w:spacing w:line="276" w:lineRule="auto"/>
        <w:jc w:val="both"/>
        <w:rPr>
          <w:rFonts w:cs="Arial"/>
          <w:b/>
        </w:rPr>
      </w:pPr>
    </w:p>
    <w:p w14:paraId="74A10A45" w14:textId="77777777" w:rsidR="003A6B1E" w:rsidRPr="00B47640" w:rsidRDefault="003A6B1E" w:rsidP="0060647F">
      <w:pPr>
        <w:spacing w:line="276" w:lineRule="auto"/>
        <w:jc w:val="both"/>
        <w:rPr>
          <w:rFonts w:cs="Arial"/>
        </w:rPr>
      </w:pPr>
      <w:r w:rsidRPr="00B47640">
        <w:rPr>
          <w:rFonts w:cs="Arial"/>
        </w:rPr>
        <w:t>Categorie 11, herstel en aanleg historische paden, is gekozen omdat de historische padenstructuur een onlosmakelijk onderdeel van cultuurlandschappen uitmaakt en zo direct aansluit op de doelstelling genoemd onder artikel 2, lid 2 onder c voor landschappen.</w:t>
      </w:r>
    </w:p>
    <w:p w14:paraId="6113FA51" w14:textId="77777777" w:rsidR="003A6B1E" w:rsidRPr="00B47640" w:rsidRDefault="003A6B1E" w:rsidP="0060647F">
      <w:pPr>
        <w:spacing w:line="276" w:lineRule="auto"/>
        <w:jc w:val="both"/>
        <w:rPr>
          <w:rFonts w:cs="Arial"/>
        </w:rPr>
      </w:pPr>
    </w:p>
    <w:p w14:paraId="5676DC00" w14:textId="136D13D9" w:rsidR="003A6B1E" w:rsidRPr="00B47640" w:rsidRDefault="003A6B1E" w:rsidP="0060647F">
      <w:pPr>
        <w:spacing w:line="276" w:lineRule="auto"/>
        <w:jc w:val="both"/>
        <w:rPr>
          <w:rFonts w:cs="Arial"/>
        </w:rPr>
      </w:pPr>
      <w:r w:rsidRPr="00B47640">
        <w:rPr>
          <w:rFonts w:cs="Arial"/>
        </w:rPr>
        <w:t>Binnen categorie 12, aanleg natuurvriendelijke oevers, wordt aangeraden om gebruik te maken van de ‘Handreiking natuurvriendelijke o</w:t>
      </w:r>
      <w:r w:rsidR="00526201" w:rsidRPr="00B47640">
        <w:rPr>
          <w:rFonts w:cs="Arial"/>
        </w:rPr>
        <w:t>e</w:t>
      </w:r>
      <w:r w:rsidRPr="00B47640">
        <w:rPr>
          <w:rFonts w:cs="Arial"/>
        </w:rPr>
        <w:t xml:space="preserve">vers, 2009’ </w:t>
      </w:r>
      <w:hyperlink r:id="rId36" w:history="1">
        <w:r w:rsidRPr="00B47640">
          <w:rPr>
            <w:rFonts w:cs="Arial"/>
            <w:color w:val="0000FF"/>
            <w:u w:val="single"/>
          </w:rPr>
          <w:t>Handreiking natuurvriendelijke oevers | STOWA</w:t>
        </w:r>
      </w:hyperlink>
      <w:r w:rsidRPr="00B47640">
        <w:rPr>
          <w:rFonts w:cs="Arial"/>
        </w:rPr>
        <w:t>.</w:t>
      </w:r>
    </w:p>
    <w:p w14:paraId="49B516EF" w14:textId="08376344" w:rsidR="00B951AA" w:rsidRPr="00B47640" w:rsidRDefault="00B951AA" w:rsidP="0060647F">
      <w:pPr>
        <w:spacing w:line="276" w:lineRule="auto"/>
        <w:jc w:val="both"/>
        <w:rPr>
          <w:rFonts w:cs="Arial"/>
          <w:i/>
          <w:iCs/>
        </w:rPr>
      </w:pPr>
      <w:r w:rsidRPr="00B47640">
        <w:rPr>
          <w:rFonts w:eastAsia="Arial" w:cs="Arial"/>
        </w:rPr>
        <w:br/>
      </w:r>
      <w:r w:rsidRPr="00B47640">
        <w:rPr>
          <w:rFonts w:cs="Arial"/>
          <w:i/>
          <w:iCs/>
        </w:rPr>
        <w:t>Geografische duiding watermaatregelen</w:t>
      </w:r>
    </w:p>
    <w:p w14:paraId="433DBA46" w14:textId="5A9F1D49" w:rsidR="00B951AA" w:rsidRPr="00B47640" w:rsidRDefault="00B951AA" w:rsidP="0060647F">
      <w:pPr>
        <w:spacing w:line="276" w:lineRule="auto"/>
        <w:jc w:val="both"/>
        <w:rPr>
          <w:ins w:id="123" w:author="Groenewoud, Amber" w:date="2025-06-13T08:57:00Z" w16du:dateUtc="2025-06-13T06:57:00Z"/>
          <w:rFonts w:cs="Arial"/>
          <w:highlight w:val="yellow"/>
        </w:rPr>
      </w:pPr>
      <w:r w:rsidRPr="00B47640">
        <w:rPr>
          <w:rFonts w:cs="Arial"/>
        </w:rPr>
        <w:t>Voor de investeringsmaatregelen voor water (vanaf maatregel 1</w:t>
      </w:r>
      <w:r w:rsidR="003D140E" w:rsidRPr="00B47640">
        <w:rPr>
          <w:rFonts w:cs="Arial"/>
        </w:rPr>
        <w:t>4</w:t>
      </w:r>
      <w:r w:rsidRPr="00B47640">
        <w:rPr>
          <w:rFonts w:cs="Arial"/>
        </w:rPr>
        <w:t>) geldt ook een geografische duiding. Deze is bedoeld om de juiste maatregel op de juiste locatie uit te voeren, dit is met name afhankelijk van het bodemtype. Zo zijn maatregelen om water vast te houden door bijvoorbeeld slootbodems te verhogen of stuwen te plaatsen met name wenselijk op droogtegevoelige zandgronden. Een link naar deze kaart is opgenomen bij de maatregelen</w:t>
      </w:r>
      <w:r w:rsidR="003D140E" w:rsidRPr="00B47640">
        <w:rPr>
          <w:rFonts w:cs="Arial"/>
          <w:highlight w:val="yellow"/>
        </w:rPr>
        <w:t>.</w:t>
      </w:r>
      <w:r w:rsidR="00FF2336" w:rsidRPr="00B47640">
        <w:rPr>
          <w:rFonts w:cs="Arial"/>
          <w:highlight w:val="yellow"/>
        </w:rPr>
        <w:t xml:space="preserve"> Hieronder wordt weergegeven welke </w:t>
      </w:r>
      <w:r w:rsidR="00E231A9" w:rsidRPr="00B47640">
        <w:rPr>
          <w:rFonts w:cs="Arial"/>
          <w:highlight w:val="yellow"/>
        </w:rPr>
        <w:t>water</w:t>
      </w:r>
      <w:r w:rsidR="00FF2336" w:rsidRPr="00B47640">
        <w:rPr>
          <w:rFonts w:cs="Arial"/>
          <w:highlight w:val="yellow"/>
        </w:rPr>
        <w:t xml:space="preserve">maatregelen waar uitgevoerd mogen worden. </w:t>
      </w:r>
      <w:r w:rsidR="00DE6BC6" w:rsidRPr="00B47640">
        <w:rPr>
          <w:rFonts w:cs="Arial"/>
          <w:highlight w:val="yellow"/>
        </w:rPr>
        <w:t>Op de kaart</w:t>
      </w:r>
      <w:r w:rsidR="00366571" w:rsidRPr="00B47640">
        <w:rPr>
          <w:rFonts w:cs="Arial"/>
          <w:highlight w:val="yellow"/>
        </w:rPr>
        <w:t>, zie bij de watermaatregelen in Bijlage 1,</w:t>
      </w:r>
      <w:r w:rsidR="00DE6BC6" w:rsidRPr="00B47640">
        <w:rPr>
          <w:rFonts w:cs="Arial"/>
          <w:highlight w:val="yellow"/>
        </w:rPr>
        <w:t xml:space="preserve"> dient men te kijken of sprake is van een </w:t>
      </w:r>
      <w:commentRangeStart w:id="124"/>
      <w:r w:rsidR="00DE6BC6" w:rsidRPr="00B47640">
        <w:rPr>
          <w:rFonts w:cs="Arial"/>
          <w:highlight w:val="yellow"/>
        </w:rPr>
        <w:t xml:space="preserve">klei, veen of zand bodem én of men het project in een polder, vrij voor de boezem of vrij afstromend gebied gaat uitvoeren. Hieronder wordt weergegeven welke maatregelen </w:t>
      </w:r>
      <w:r w:rsidR="002B04FD" w:rsidRPr="00B47640">
        <w:rPr>
          <w:rFonts w:cs="Arial"/>
          <w:highlight w:val="yellow"/>
        </w:rPr>
        <w:t>vervolgens</w:t>
      </w:r>
      <w:r w:rsidR="00DE6BC6" w:rsidRPr="00B47640">
        <w:rPr>
          <w:rFonts w:cs="Arial"/>
          <w:highlight w:val="yellow"/>
        </w:rPr>
        <w:t xml:space="preserve"> zijn toegestaan om uit te voeren</w:t>
      </w:r>
      <w:commentRangeEnd w:id="124"/>
      <w:r w:rsidR="00B36BD6" w:rsidRPr="00B47640">
        <w:rPr>
          <w:rStyle w:val="Verwijzingopmerking"/>
          <w:rFonts w:eastAsiaTheme="minorHAnsi" w:cs="Arial"/>
          <w:sz w:val="20"/>
          <w:szCs w:val="20"/>
          <w:lang w:eastAsia="en-US"/>
        </w:rPr>
        <w:commentReference w:id="124"/>
      </w:r>
      <w:r w:rsidR="002B04FD" w:rsidRPr="00B47640">
        <w:rPr>
          <w:rFonts w:cs="Arial"/>
          <w:highlight w:val="yellow"/>
        </w:rPr>
        <w:t xml:space="preserve"> in het betreffende gebied</w:t>
      </w:r>
      <w:r w:rsidR="00DE6BC6" w:rsidRPr="00B47640">
        <w:rPr>
          <w:rFonts w:cs="Arial"/>
          <w:highlight w:val="yellow"/>
        </w:rPr>
        <w:t>.</w:t>
      </w:r>
    </w:p>
    <w:p w14:paraId="4820E157" w14:textId="77777777" w:rsidR="00D667DB" w:rsidRPr="00B47640" w:rsidRDefault="00D667DB" w:rsidP="0060647F">
      <w:pPr>
        <w:spacing w:line="276" w:lineRule="auto"/>
        <w:jc w:val="both"/>
        <w:rPr>
          <w:rFonts w:cs="Arial"/>
          <w:highlight w:val="yellow"/>
        </w:rPr>
      </w:pPr>
    </w:p>
    <w:p w14:paraId="12D10980" w14:textId="2C8C25D6" w:rsidR="00730041" w:rsidRPr="00B47640" w:rsidRDefault="00D667DB" w:rsidP="0060647F">
      <w:pPr>
        <w:spacing w:line="276" w:lineRule="auto"/>
        <w:jc w:val="both"/>
        <w:rPr>
          <w:rFonts w:cs="Arial"/>
          <w:highlight w:val="yellow"/>
        </w:rPr>
      </w:pPr>
      <w:ins w:id="125" w:author="Groenewoud, Amber" w:date="2025-06-13T08:57:00Z" w16du:dateUtc="2025-06-13T06:57:00Z">
        <w:r w:rsidRPr="00B47640">
          <w:rPr>
            <w:rFonts w:cs="Arial"/>
            <w:highlight w:val="yellow"/>
          </w:rPr>
          <w:t>Tabel 1</w:t>
        </w:r>
        <w:r w:rsidR="005C60C5" w:rsidRPr="00B47640">
          <w:rPr>
            <w:rFonts w:cs="Arial"/>
            <w:highlight w:val="yellow"/>
          </w:rPr>
          <w:t xml:space="preserve">. </w:t>
        </w:r>
      </w:ins>
      <w:ins w:id="126" w:author="Groenewoud, Amber" w:date="2025-06-13T08:58:00Z" w16du:dateUtc="2025-06-13T06:58:00Z">
        <w:r w:rsidR="005C60C5" w:rsidRPr="00B47640">
          <w:rPr>
            <w:rFonts w:cs="Arial"/>
            <w:highlight w:val="yellow"/>
          </w:rPr>
          <w:t xml:space="preserve">Geografische duiding watermaatregelen op basis van bodemsoort en </w:t>
        </w:r>
        <w:r w:rsidR="00702051" w:rsidRPr="00B47640">
          <w:rPr>
            <w:rFonts w:cs="Arial"/>
            <w:highlight w:val="yellow"/>
          </w:rPr>
          <w:t>peilbeheergebied</w:t>
        </w:r>
      </w:ins>
    </w:p>
    <w:tbl>
      <w:tblPr>
        <w:tblStyle w:val="Tabelrasterlicht"/>
        <w:tblW w:w="9213" w:type="dxa"/>
        <w:tblLook w:val="04A0" w:firstRow="1" w:lastRow="0" w:firstColumn="1" w:lastColumn="0" w:noHBand="0" w:noVBand="1"/>
      </w:tblPr>
      <w:tblGrid>
        <w:gridCol w:w="3726"/>
        <w:gridCol w:w="1829"/>
        <w:gridCol w:w="1829"/>
        <w:gridCol w:w="1829"/>
      </w:tblGrid>
      <w:tr w:rsidR="00FF2429" w:rsidRPr="00B47640" w14:paraId="1BFDD6E2" w14:textId="77777777" w:rsidTr="009B0B5A">
        <w:trPr>
          <w:trHeight w:val="430"/>
        </w:trPr>
        <w:tc>
          <w:tcPr>
            <w:tcW w:w="3726" w:type="dxa"/>
            <w:noWrap/>
            <w:hideMark/>
          </w:tcPr>
          <w:p w14:paraId="13F9DEBD" w14:textId="0604919E" w:rsidR="006C3E26" w:rsidRPr="00B47640" w:rsidRDefault="006C3E26" w:rsidP="0060647F">
            <w:pPr>
              <w:spacing w:line="276" w:lineRule="auto"/>
              <w:jc w:val="both"/>
              <w:rPr>
                <w:rFonts w:cs="Arial"/>
                <w:b/>
                <w:bCs/>
                <w:highlight w:val="yellow"/>
              </w:rPr>
            </w:pPr>
          </w:p>
        </w:tc>
        <w:tc>
          <w:tcPr>
            <w:tcW w:w="1829" w:type="dxa"/>
            <w:noWrap/>
            <w:hideMark/>
          </w:tcPr>
          <w:p w14:paraId="73E2A2D8" w14:textId="6BF1C27E" w:rsidR="00FF2429" w:rsidRPr="00B47640" w:rsidRDefault="009B0B5A" w:rsidP="0060647F">
            <w:pPr>
              <w:spacing w:line="276" w:lineRule="auto"/>
              <w:jc w:val="both"/>
              <w:rPr>
                <w:rFonts w:cs="Arial"/>
                <w:b/>
                <w:bCs/>
                <w:highlight w:val="yellow"/>
              </w:rPr>
            </w:pPr>
            <w:r w:rsidRPr="00B47640">
              <w:rPr>
                <w:rFonts w:cs="Arial"/>
                <w:b/>
                <w:bCs/>
                <w:highlight w:val="yellow"/>
              </w:rPr>
              <w:t>K</w:t>
            </w:r>
            <w:r w:rsidR="00FF2429" w:rsidRPr="00B47640">
              <w:rPr>
                <w:rFonts w:cs="Arial"/>
                <w:b/>
                <w:bCs/>
                <w:highlight w:val="yellow"/>
              </w:rPr>
              <w:t>lei</w:t>
            </w:r>
          </w:p>
        </w:tc>
        <w:tc>
          <w:tcPr>
            <w:tcW w:w="1829" w:type="dxa"/>
            <w:noWrap/>
            <w:hideMark/>
          </w:tcPr>
          <w:p w14:paraId="588E1C6C" w14:textId="25334EDD" w:rsidR="00FF2429" w:rsidRPr="00B47640" w:rsidRDefault="009B0B5A" w:rsidP="0060647F">
            <w:pPr>
              <w:spacing w:line="276" w:lineRule="auto"/>
              <w:jc w:val="both"/>
              <w:rPr>
                <w:rFonts w:cs="Arial"/>
                <w:b/>
                <w:bCs/>
                <w:highlight w:val="yellow"/>
              </w:rPr>
            </w:pPr>
            <w:r w:rsidRPr="00B47640">
              <w:rPr>
                <w:rFonts w:cs="Arial"/>
                <w:b/>
                <w:bCs/>
                <w:highlight w:val="yellow"/>
              </w:rPr>
              <w:t>V</w:t>
            </w:r>
            <w:r w:rsidR="00FF2429" w:rsidRPr="00B47640">
              <w:rPr>
                <w:rFonts w:cs="Arial"/>
                <w:b/>
                <w:bCs/>
                <w:highlight w:val="yellow"/>
              </w:rPr>
              <w:t>een</w:t>
            </w:r>
          </w:p>
        </w:tc>
        <w:tc>
          <w:tcPr>
            <w:tcW w:w="1829" w:type="dxa"/>
            <w:noWrap/>
            <w:hideMark/>
          </w:tcPr>
          <w:p w14:paraId="5EE5410F" w14:textId="0996C860" w:rsidR="00FF2429" w:rsidRPr="00B47640" w:rsidRDefault="009B0B5A" w:rsidP="0060647F">
            <w:pPr>
              <w:spacing w:line="276" w:lineRule="auto"/>
              <w:jc w:val="both"/>
              <w:rPr>
                <w:rFonts w:cs="Arial"/>
                <w:b/>
                <w:bCs/>
                <w:highlight w:val="yellow"/>
              </w:rPr>
            </w:pPr>
            <w:r w:rsidRPr="00B47640">
              <w:rPr>
                <w:rFonts w:cs="Arial"/>
                <w:b/>
                <w:bCs/>
                <w:highlight w:val="yellow"/>
              </w:rPr>
              <w:t>Z</w:t>
            </w:r>
            <w:r w:rsidR="00FF2429" w:rsidRPr="00B47640">
              <w:rPr>
                <w:rFonts w:cs="Arial"/>
                <w:b/>
                <w:bCs/>
                <w:highlight w:val="yellow"/>
              </w:rPr>
              <w:t>and</w:t>
            </w:r>
          </w:p>
        </w:tc>
      </w:tr>
      <w:tr w:rsidR="00FF2429" w:rsidRPr="00B47640" w14:paraId="4F2E9FAF" w14:textId="77777777" w:rsidTr="009B0B5A">
        <w:trPr>
          <w:trHeight w:val="422"/>
        </w:trPr>
        <w:tc>
          <w:tcPr>
            <w:tcW w:w="3726" w:type="dxa"/>
            <w:noWrap/>
            <w:hideMark/>
          </w:tcPr>
          <w:p w14:paraId="74296E4C" w14:textId="77777777" w:rsidR="00FF2429" w:rsidRPr="00B47640" w:rsidRDefault="00FF2429" w:rsidP="0060647F">
            <w:pPr>
              <w:spacing w:line="276" w:lineRule="auto"/>
              <w:jc w:val="both"/>
              <w:rPr>
                <w:rFonts w:cs="Arial"/>
                <w:b/>
                <w:bCs/>
                <w:highlight w:val="yellow"/>
              </w:rPr>
            </w:pPr>
            <w:r w:rsidRPr="00B47640">
              <w:rPr>
                <w:rFonts w:cs="Arial"/>
                <w:b/>
                <w:bCs/>
                <w:highlight w:val="yellow"/>
              </w:rPr>
              <w:t>Polder</w:t>
            </w:r>
          </w:p>
        </w:tc>
        <w:tc>
          <w:tcPr>
            <w:tcW w:w="1829" w:type="dxa"/>
            <w:noWrap/>
            <w:hideMark/>
          </w:tcPr>
          <w:p w14:paraId="74793D69" w14:textId="3FA1A986" w:rsidR="00FF2429" w:rsidRPr="00B47640" w:rsidRDefault="00FF2429" w:rsidP="0060647F">
            <w:pPr>
              <w:spacing w:line="276" w:lineRule="auto"/>
              <w:jc w:val="both"/>
              <w:rPr>
                <w:rFonts w:cs="Arial"/>
                <w:highlight w:val="yellow"/>
              </w:rPr>
            </w:pPr>
            <w:r w:rsidRPr="00B47640">
              <w:rPr>
                <w:rFonts w:cs="Arial"/>
                <w:highlight w:val="yellow"/>
              </w:rPr>
              <w:t>14, 1</w:t>
            </w:r>
            <w:r w:rsidR="00130EAD" w:rsidRPr="00B47640">
              <w:rPr>
                <w:rFonts w:cs="Arial"/>
                <w:highlight w:val="yellow"/>
              </w:rPr>
              <w:t>5</w:t>
            </w:r>
          </w:p>
        </w:tc>
        <w:tc>
          <w:tcPr>
            <w:tcW w:w="1829" w:type="dxa"/>
            <w:noWrap/>
            <w:hideMark/>
          </w:tcPr>
          <w:p w14:paraId="6A35E33F" w14:textId="13AF301D" w:rsidR="00FF2429" w:rsidRPr="00B47640" w:rsidRDefault="00FF2429" w:rsidP="0060647F">
            <w:pPr>
              <w:spacing w:line="276" w:lineRule="auto"/>
              <w:jc w:val="both"/>
              <w:rPr>
                <w:rFonts w:cs="Arial"/>
                <w:highlight w:val="yellow"/>
              </w:rPr>
            </w:pPr>
            <w:r w:rsidRPr="00B47640">
              <w:rPr>
                <w:rFonts w:cs="Arial"/>
                <w:highlight w:val="yellow"/>
              </w:rPr>
              <w:t>14, 1</w:t>
            </w:r>
            <w:r w:rsidR="00130EAD" w:rsidRPr="00B47640">
              <w:rPr>
                <w:rFonts w:cs="Arial"/>
                <w:highlight w:val="yellow"/>
              </w:rPr>
              <w:t>5</w:t>
            </w:r>
          </w:p>
        </w:tc>
        <w:tc>
          <w:tcPr>
            <w:tcW w:w="1829" w:type="dxa"/>
            <w:noWrap/>
            <w:hideMark/>
          </w:tcPr>
          <w:p w14:paraId="305BDCB4" w14:textId="130ABD17" w:rsidR="00FF2429" w:rsidRPr="00B47640" w:rsidRDefault="00FF2429" w:rsidP="0060647F">
            <w:pPr>
              <w:spacing w:line="276" w:lineRule="auto"/>
              <w:jc w:val="both"/>
              <w:rPr>
                <w:rFonts w:cs="Arial"/>
                <w:highlight w:val="yellow"/>
              </w:rPr>
            </w:pPr>
            <w:r w:rsidRPr="00B47640">
              <w:rPr>
                <w:rFonts w:cs="Arial"/>
                <w:highlight w:val="yellow"/>
              </w:rPr>
              <w:t>14, 1</w:t>
            </w:r>
            <w:r w:rsidR="00130EAD" w:rsidRPr="00B47640">
              <w:rPr>
                <w:rFonts w:cs="Arial"/>
                <w:highlight w:val="yellow"/>
              </w:rPr>
              <w:t>5</w:t>
            </w:r>
          </w:p>
        </w:tc>
      </w:tr>
      <w:tr w:rsidR="00FF2429" w:rsidRPr="00B47640" w14:paraId="65032AE2" w14:textId="77777777" w:rsidTr="009B0B5A">
        <w:trPr>
          <w:trHeight w:val="414"/>
        </w:trPr>
        <w:tc>
          <w:tcPr>
            <w:tcW w:w="3726" w:type="dxa"/>
            <w:noWrap/>
            <w:hideMark/>
          </w:tcPr>
          <w:p w14:paraId="4AB0E28D" w14:textId="77777777" w:rsidR="00FF2429" w:rsidRPr="00B47640" w:rsidRDefault="00FF2429" w:rsidP="0060647F">
            <w:pPr>
              <w:spacing w:line="276" w:lineRule="auto"/>
              <w:jc w:val="both"/>
              <w:rPr>
                <w:rFonts w:cs="Arial"/>
                <w:b/>
                <w:bCs/>
                <w:highlight w:val="yellow"/>
              </w:rPr>
            </w:pPr>
            <w:r w:rsidRPr="00B47640">
              <w:rPr>
                <w:rFonts w:cs="Arial"/>
                <w:b/>
                <w:bCs/>
                <w:highlight w:val="yellow"/>
              </w:rPr>
              <w:t>Vrij voor de boezem</w:t>
            </w:r>
          </w:p>
        </w:tc>
        <w:tc>
          <w:tcPr>
            <w:tcW w:w="1829" w:type="dxa"/>
            <w:noWrap/>
            <w:hideMark/>
          </w:tcPr>
          <w:p w14:paraId="7EF01D3A" w14:textId="77777777" w:rsidR="00FF2429" w:rsidRPr="00B47640" w:rsidRDefault="00FF2429" w:rsidP="0060647F">
            <w:pPr>
              <w:spacing w:line="276" w:lineRule="auto"/>
              <w:jc w:val="both"/>
              <w:rPr>
                <w:rFonts w:cs="Arial"/>
                <w:highlight w:val="yellow"/>
              </w:rPr>
            </w:pPr>
            <w:r w:rsidRPr="00B47640">
              <w:rPr>
                <w:rFonts w:cs="Arial"/>
                <w:highlight w:val="yellow"/>
              </w:rPr>
              <w:t>14</w:t>
            </w:r>
          </w:p>
        </w:tc>
        <w:tc>
          <w:tcPr>
            <w:tcW w:w="1829" w:type="dxa"/>
            <w:noWrap/>
            <w:hideMark/>
          </w:tcPr>
          <w:p w14:paraId="5C9E2A63" w14:textId="77777777" w:rsidR="00FF2429" w:rsidRPr="00B47640" w:rsidRDefault="00FF2429" w:rsidP="0060647F">
            <w:pPr>
              <w:spacing w:line="276" w:lineRule="auto"/>
              <w:jc w:val="both"/>
              <w:rPr>
                <w:rFonts w:cs="Arial"/>
                <w:highlight w:val="yellow"/>
              </w:rPr>
            </w:pPr>
            <w:r w:rsidRPr="00B47640">
              <w:rPr>
                <w:rFonts w:cs="Arial"/>
                <w:highlight w:val="yellow"/>
              </w:rPr>
              <w:t>14</w:t>
            </w:r>
          </w:p>
        </w:tc>
        <w:tc>
          <w:tcPr>
            <w:tcW w:w="1829" w:type="dxa"/>
            <w:noWrap/>
            <w:hideMark/>
          </w:tcPr>
          <w:p w14:paraId="3ACCFC98" w14:textId="6EE1ABF6" w:rsidR="00FF2429" w:rsidRPr="00B47640" w:rsidRDefault="00FF2429" w:rsidP="0060647F">
            <w:pPr>
              <w:spacing w:line="276" w:lineRule="auto"/>
              <w:jc w:val="both"/>
              <w:rPr>
                <w:rFonts w:cs="Arial"/>
                <w:highlight w:val="yellow"/>
              </w:rPr>
            </w:pPr>
            <w:r w:rsidRPr="00B47640">
              <w:rPr>
                <w:rFonts w:cs="Arial"/>
                <w:highlight w:val="yellow"/>
              </w:rPr>
              <w:t>1</w:t>
            </w:r>
            <w:r w:rsidR="000B06C0" w:rsidRPr="00B47640">
              <w:rPr>
                <w:rFonts w:cs="Arial"/>
                <w:highlight w:val="yellow"/>
              </w:rPr>
              <w:t>6</w:t>
            </w:r>
          </w:p>
        </w:tc>
      </w:tr>
      <w:tr w:rsidR="00FF2429" w:rsidRPr="00B47640" w14:paraId="72001B9A" w14:textId="77777777" w:rsidTr="009B0B5A">
        <w:trPr>
          <w:trHeight w:val="419"/>
        </w:trPr>
        <w:tc>
          <w:tcPr>
            <w:tcW w:w="3726" w:type="dxa"/>
            <w:noWrap/>
            <w:hideMark/>
          </w:tcPr>
          <w:p w14:paraId="45910DDF" w14:textId="77777777" w:rsidR="00FF2429" w:rsidRPr="00B47640" w:rsidRDefault="00FF2429" w:rsidP="0060647F">
            <w:pPr>
              <w:spacing w:line="276" w:lineRule="auto"/>
              <w:jc w:val="both"/>
              <w:rPr>
                <w:rFonts w:cs="Arial"/>
                <w:b/>
                <w:bCs/>
                <w:highlight w:val="yellow"/>
              </w:rPr>
            </w:pPr>
            <w:r w:rsidRPr="00B47640">
              <w:rPr>
                <w:rFonts w:cs="Arial"/>
                <w:b/>
                <w:bCs/>
                <w:highlight w:val="yellow"/>
              </w:rPr>
              <w:t>Vrij afstromend</w:t>
            </w:r>
          </w:p>
        </w:tc>
        <w:tc>
          <w:tcPr>
            <w:tcW w:w="1829" w:type="dxa"/>
            <w:noWrap/>
            <w:hideMark/>
          </w:tcPr>
          <w:p w14:paraId="68CE01D2" w14:textId="5842AB92" w:rsidR="00FF2429" w:rsidRPr="00B47640" w:rsidRDefault="00FF2429" w:rsidP="0060647F">
            <w:pPr>
              <w:spacing w:line="276" w:lineRule="auto"/>
              <w:jc w:val="both"/>
              <w:rPr>
                <w:rFonts w:cs="Arial"/>
                <w:highlight w:val="yellow"/>
              </w:rPr>
            </w:pPr>
            <w:r w:rsidRPr="00B47640">
              <w:rPr>
                <w:rFonts w:cs="Arial"/>
                <w:highlight w:val="yellow"/>
              </w:rPr>
              <w:t>n</w:t>
            </w:r>
            <w:r w:rsidR="009B0B5A" w:rsidRPr="00B47640">
              <w:rPr>
                <w:rFonts w:cs="Arial"/>
                <w:highlight w:val="yellow"/>
              </w:rPr>
              <w:t>.v.t.</w:t>
            </w:r>
          </w:p>
        </w:tc>
        <w:tc>
          <w:tcPr>
            <w:tcW w:w="1829" w:type="dxa"/>
            <w:noWrap/>
            <w:hideMark/>
          </w:tcPr>
          <w:p w14:paraId="4228BF03" w14:textId="6C057485" w:rsidR="00FF2429" w:rsidRPr="00B47640" w:rsidRDefault="00FF2429" w:rsidP="0060647F">
            <w:pPr>
              <w:spacing w:line="276" w:lineRule="auto"/>
              <w:jc w:val="both"/>
              <w:rPr>
                <w:rFonts w:cs="Arial"/>
                <w:highlight w:val="yellow"/>
              </w:rPr>
            </w:pPr>
            <w:r w:rsidRPr="00B47640">
              <w:rPr>
                <w:rFonts w:cs="Arial"/>
                <w:highlight w:val="yellow"/>
              </w:rPr>
              <w:t>1</w:t>
            </w:r>
            <w:r w:rsidR="00130EAD" w:rsidRPr="00B47640">
              <w:rPr>
                <w:rFonts w:cs="Arial"/>
                <w:highlight w:val="yellow"/>
              </w:rPr>
              <w:t>5</w:t>
            </w:r>
            <w:r w:rsidRPr="00B47640">
              <w:rPr>
                <w:rFonts w:cs="Arial"/>
                <w:highlight w:val="yellow"/>
              </w:rPr>
              <w:t>,1</w:t>
            </w:r>
            <w:r w:rsidR="000B06C0" w:rsidRPr="00B47640">
              <w:rPr>
                <w:rFonts w:cs="Arial"/>
                <w:highlight w:val="yellow"/>
              </w:rPr>
              <w:t>6</w:t>
            </w:r>
            <w:r w:rsidRPr="00B47640">
              <w:rPr>
                <w:rFonts w:cs="Arial"/>
                <w:highlight w:val="yellow"/>
              </w:rPr>
              <w:t>,1</w:t>
            </w:r>
            <w:r w:rsidR="00AE274E" w:rsidRPr="00B47640">
              <w:rPr>
                <w:rFonts w:cs="Arial"/>
                <w:highlight w:val="yellow"/>
              </w:rPr>
              <w:t>7</w:t>
            </w:r>
          </w:p>
        </w:tc>
        <w:tc>
          <w:tcPr>
            <w:tcW w:w="1829" w:type="dxa"/>
            <w:noWrap/>
            <w:hideMark/>
          </w:tcPr>
          <w:p w14:paraId="3034BB3F" w14:textId="5FE51BFF" w:rsidR="00FF2429" w:rsidRPr="00B47640" w:rsidRDefault="00FF2429" w:rsidP="0060647F">
            <w:pPr>
              <w:spacing w:line="276" w:lineRule="auto"/>
              <w:jc w:val="both"/>
              <w:rPr>
                <w:rFonts w:cs="Arial"/>
              </w:rPr>
            </w:pPr>
            <w:r w:rsidRPr="00B47640">
              <w:rPr>
                <w:rFonts w:cs="Arial"/>
                <w:highlight w:val="yellow"/>
              </w:rPr>
              <w:t>1</w:t>
            </w:r>
            <w:r w:rsidR="00130EAD" w:rsidRPr="00B47640">
              <w:rPr>
                <w:rFonts w:cs="Arial"/>
                <w:highlight w:val="yellow"/>
              </w:rPr>
              <w:t>5</w:t>
            </w:r>
            <w:r w:rsidRPr="00B47640">
              <w:rPr>
                <w:rFonts w:cs="Arial"/>
                <w:highlight w:val="yellow"/>
              </w:rPr>
              <w:t>,1</w:t>
            </w:r>
            <w:r w:rsidR="000B06C0" w:rsidRPr="00B47640">
              <w:rPr>
                <w:rFonts w:cs="Arial"/>
                <w:highlight w:val="yellow"/>
              </w:rPr>
              <w:t>6</w:t>
            </w:r>
            <w:r w:rsidRPr="00B47640">
              <w:rPr>
                <w:rFonts w:cs="Arial"/>
                <w:highlight w:val="yellow"/>
              </w:rPr>
              <w:t>,1</w:t>
            </w:r>
            <w:r w:rsidR="00AE274E" w:rsidRPr="00B47640">
              <w:rPr>
                <w:rFonts w:cs="Arial"/>
              </w:rPr>
              <w:t>7</w:t>
            </w:r>
          </w:p>
        </w:tc>
      </w:tr>
    </w:tbl>
    <w:p w14:paraId="46E16532" w14:textId="77777777" w:rsidR="00FF2429" w:rsidRPr="00B47640" w:rsidRDefault="00FF2429" w:rsidP="0060647F">
      <w:pPr>
        <w:spacing w:line="276" w:lineRule="auto"/>
        <w:jc w:val="both"/>
        <w:rPr>
          <w:rFonts w:cs="Arial"/>
        </w:rPr>
      </w:pPr>
    </w:p>
    <w:p w14:paraId="45F565C3" w14:textId="77777777" w:rsidR="00751D34" w:rsidRPr="00B47640" w:rsidRDefault="00751D34" w:rsidP="0060647F">
      <w:pPr>
        <w:spacing w:line="276" w:lineRule="auto"/>
        <w:jc w:val="both"/>
        <w:rPr>
          <w:rFonts w:cs="Arial"/>
        </w:rPr>
      </w:pPr>
    </w:p>
    <w:sectPr w:rsidR="00751D34" w:rsidRPr="00B4764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Stralen, Kees van" w:date="2025-04-18T11:59:00Z" w:initials="KS">
    <w:p w14:paraId="0E25AA67" w14:textId="77777777" w:rsidR="003A6B1E" w:rsidRDefault="003A6B1E" w:rsidP="003A6B1E">
      <w:pPr>
        <w:pStyle w:val="Tekstopmerking"/>
        <w:jc w:val="left"/>
      </w:pPr>
      <w:r>
        <w:rPr>
          <w:rStyle w:val="Verwijzingopmerking"/>
        </w:rPr>
        <w:annotationRef/>
      </w:r>
      <w:r>
        <w:t>Dat laatste snap ik niet en moet hier voor de duidelijkheid ook registratie bij de RVO met BRS nr staan? Lijkt mij wenselijk</w:t>
      </w:r>
    </w:p>
  </w:comment>
  <w:comment w:id="3" w:author="Jos Naber | SNN" w:date="2025-06-05T16:04:00Z" w:initials="JN">
    <w:p w14:paraId="5956320D" w14:textId="77777777" w:rsidR="00D6464A" w:rsidRDefault="00D6464A" w:rsidP="00D6464A">
      <w:pPr>
        <w:pStyle w:val="Tekstopmerking"/>
        <w:jc w:val="left"/>
      </w:pPr>
      <w:r>
        <w:rPr>
          <w:rStyle w:val="Verwijzingopmerking"/>
        </w:rPr>
        <w:annotationRef/>
      </w:r>
      <w:r>
        <w:t>opmaak</w:t>
      </w:r>
    </w:p>
  </w:comment>
  <w:comment w:id="4" w:author="Jos Naber | SNN" w:date="2025-06-05T16:03:00Z" w:initials="JN">
    <w:p w14:paraId="57F9AE38" w14:textId="6C47B64C" w:rsidR="00D6464A" w:rsidRDefault="00D6464A" w:rsidP="00D6464A">
      <w:pPr>
        <w:pStyle w:val="Tekstopmerking"/>
        <w:jc w:val="left"/>
      </w:pPr>
      <w:r>
        <w:rPr>
          <w:rStyle w:val="Verwijzingopmerking"/>
        </w:rPr>
        <w:annotationRef/>
      </w:r>
      <w:r>
        <w:t>opmaak</w:t>
      </w:r>
    </w:p>
  </w:comment>
  <w:comment w:id="2" w:author="Jos Naber | SNN" w:date="2025-06-04T14:51:00Z" w:initials="JN">
    <w:p w14:paraId="770552CC" w14:textId="2F77ECEA" w:rsidR="001706AD" w:rsidRDefault="001706AD" w:rsidP="001706AD">
      <w:pPr>
        <w:pStyle w:val="Tekstopmerking"/>
        <w:jc w:val="left"/>
      </w:pPr>
      <w:r>
        <w:rPr>
          <w:rStyle w:val="Verwijzingopmerking"/>
        </w:rPr>
        <w:annotationRef/>
      </w:r>
      <w:r>
        <w:t>Dit hele lid staat als een hyperlink</w:t>
      </w:r>
    </w:p>
  </w:comment>
  <w:comment w:id="7" w:author="Jos Naber | SNN" w:date="2025-06-05T16:05:00Z" w:initials="JN">
    <w:p w14:paraId="29326B75" w14:textId="77777777" w:rsidR="00BF01C9" w:rsidRDefault="00BF01C9" w:rsidP="00BF01C9">
      <w:pPr>
        <w:pStyle w:val="Tekstopmerking"/>
        <w:jc w:val="left"/>
      </w:pPr>
      <w:r>
        <w:rPr>
          <w:rStyle w:val="Verwijzingopmerking"/>
        </w:rPr>
        <w:annotationRef/>
      </w:r>
      <w:r>
        <w:t>Betekent dit dat overige (bijkomende) kosten onder de VKO vallen?</w:t>
      </w:r>
    </w:p>
  </w:comment>
  <w:comment w:id="8" w:author="Groenewoud, Amber" w:date="2025-06-11T08:52:00Z" w:initials="AG">
    <w:p w14:paraId="49D030C2" w14:textId="77777777" w:rsidR="00DD601F" w:rsidRDefault="00DD601F" w:rsidP="00DD601F">
      <w:pPr>
        <w:pStyle w:val="Tekstopmerking"/>
        <w:jc w:val="left"/>
      </w:pPr>
      <w:r>
        <w:rPr>
          <w:rStyle w:val="Verwijzingopmerking"/>
        </w:rPr>
        <w:annotationRef/>
      </w:r>
      <w:r>
        <w:t xml:space="preserve">Nee dat is niet de bedoeling. Dit lid moet beschrijven dat je alleen subsidie kan krijgen voor de beschreven maatregelen en niet ‘zelf bedachte’ maatregelen. Daarnaast krijg je natuurlijk ook subsidie voor de overige kosten, zoals beschreven in dit openstellingsbesluit. </w:t>
      </w:r>
    </w:p>
    <w:p w14:paraId="52EB7125" w14:textId="77777777" w:rsidR="00DD601F" w:rsidRDefault="00DD601F" w:rsidP="00DD601F">
      <w:pPr>
        <w:pStyle w:val="Tekstopmerking"/>
        <w:jc w:val="left"/>
      </w:pPr>
    </w:p>
    <w:p w14:paraId="03CFFB99" w14:textId="77777777" w:rsidR="00DD601F" w:rsidRDefault="00DD601F" w:rsidP="00DD601F">
      <w:pPr>
        <w:pStyle w:val="Tekstopmerking"/>
        <w:jc w:val="left"/>
      </w:pPr>
      <w:r>
        <w:t xml:space="preserve">Hoe zou dit dan het beste geformuleerd kunnen worden? </w:t>
      </w:r>
    </w:p>
  </w:comment>
  <w:comment w:id="9" w:author="Groenewoud, Amber" w:date="2025-06-13T08:25:00Z" w:initials="AG">
    <w:p w14:paraId="2AD70F26" w14:textId="77777777" w:rsidR="00216410" w:rsidRDefault="00216410" w:rsidP="00216410">
      <w:pPr>
        <w:pStyle w:val="Tekstopmerking"/>
        <w:jc w:val="left"/>
      </w:pPr>
      <w:r>
        <w:rPr>
          <w:rStyle w:val="Verwijzingopmerking"/>
        </w:rPr>
        <w:annotationRef/>
      </w:r>
      <w:r>
        <w:t xml:space="preserve">Zie voorstel hieronder. Ik heb het lid uit productieve investeringen als uitgangspunt gebruikt en wat aangepast naar deze situatie. Zou dit de lading dekken wat jullie betreft? </w:t>
      </w:r>
    </w:p>
  </w:comment>
  <w:comment w:id="11" w:author="Groenewoud, Amber" w:date="2025-05-21T16:47:00Z" w:initials="AG">
    <w:p w14:paraId="619F058C" w14:textId="65D661EE" w:rsidR="00BB3109" w:rsidRDefault="00281463" w:rsidP="00BB3109">
      <w:pPr>
        <w:pStyle w:val="Tekstopmerking"/>
        <w:jc w:val="left"/>
      </w:pPr>
      <w:r>
        <w:rPr>
          <w:rStyle w:val="Verwijzingopmerking"/>
        </w:rPr>
        <w:annotationRef/>
      </w:r>
      <w:r w:rsidR="00BB3109">
        <w:t xml:space="preserve">Middelen voor WF derden zit hierbij in à 1,5 miljoen. Kunnen we dat op in een budget houden om combinaties van maatregelen mogelijk te maken, of is dat nog niet mogelijk? </w:t>
      </w:r>
    </w:p>
  </w:comment>
  <w:comment w:id="12" w:author="Groenewoud, Amber" w:date="2025-05-27T10:46:00Z" w:initials="AG">
    <w:p w14:paraId="0331539B" w14:textId="77777777" w:rsidR="00925C5B" w:rsidRDefault="00925C5B" w:rsidP="00925C5B">
      <w:pPr>
        <w:pStyle w:val="Tekstopmerking"/>
        <w:jc w:val="left"/>
      </w:pPr>
      <w:r>
        <w:rPr>
          <w:rStyle w:val="Verwijzingopmerking"/>
        </w:rPr>
        <w:annotationRef/>
      </w:r>
      <w:r>
        <w:t xml:space="preserve">1,5 miljoen water </w:t>
      </w:r>
    </w:p>
    <w:p w14:paraId="57B022E8" w14:textId="77777777" w:rsidR="00925C5B" w:rsidRDefault="00925C5B" w:rsidP="00925C5B">
      <w:pPr>
        <w:pStyle w:val="Tekstopmerking"/>
        <w:jc w:val="left"/>
      </w:pPr>
      <w:r>
        <w:t xml:space="preserve">2,5 miljoen landschap </w:t>
      </w:r>
    </w:p>
  </w:comment>
  <w:comment w:id="13" w:author="Groenewoud, Amber" w:date="2025-06-11T08:53:00Z" w:initials="AG">
    <w:p w14:paraId="2E9C9FC0" w14:textId="77777777" w:rsidR="00A574B1" w:rsidRDefault="00A574B1" w:rsidP="00A574B1">
      <w:pPr>
        <w:pStyle w:val="Tekstopmerking"/>
        <w:jc w:val="left"/>
      </w:pPr>
      <w:r>
        <w:rPr>
          <w:rStyle w:val="Verwijzingopmerking"/>
        </w:rPr>
        <w:annotationRef/>
      </w:r>
      <w:r>
        <w:t xml:space="preserve">Hoe zit het nu met dit plafond? Zie ook de mails tussen Jos en mij. </w:t>
      </w:r>
    </w:p>
  </w:comment>
  <w:comment w:id="14" w:author="Groenewoud, Amber" w:date="2025-06-13T08:26:00Z" w:initials="AG">
    <w:p w14:paraId="4FFFACCE" w14:textId="77777777" w:rsidR="00D10378" w:rsidRDefault="00D10378" w:rsidP="00D10378">
      <w:pPr>
        <w:pStyle w:val="Tekstopmerking"/>
        <w:jc w:val="left"/>
      </w:pPr>
      <w:r>
        <w:rPr>
          <w:rStyle w:val="Verwijzingopmerking"/>
        </w:rPr>
        <w:annotationRef/>
      </w:r>
      <w:r>
        <w:t xml:space="preserve">Met WF nader afstemmen omtrent gevraagde extra administratie voor aanvrager. </w:t>
      </w:r>
    </w:p>
  </w:comment>
  <w:comment w:id="15" w:author="Groenewoud, Amber" w:date="2025-05-27T10:10:00Z" w:initials="AG">
    <w:p w14:paraId="0C7CDA7D" w14:textId="6E530A63" w:rsidR="00702C3E" w:rsidRDefault="00702C3E" w:rsidP="00702C3E">
      <w:pPr>
        <w:pStyle w:val="Tekstopmerking"/>
        <w:jc w:val="left"/>
      </w:pPr>
      <w:r>
        <w:rPr>
          <w:rStyle w:val="Verwijzingopmerking"/>
        </w:rPr>
        <w:annotationRef/>
      </w:r>
      <w:r>
        <w:t>Nog mail uitstaan bij RO of we met een onderbouwing van wel/geen profijt ook 100% bij bepaalde waterinvesteringen kunnen doen</w:t>
      </w:r>
    </w:p>
  </w:comment>
  <w:comment w:id="16" w:author="Groenewoud, Amber" w:date="2025-06-12T09:52:00Z" w:initials="AG">
    <w:p w14:paraId="31583581" w14:textId="77777777" w:rsidR="002D7AB1" w:rsidRDefault="002D7AB1" w:rsidP="002D7AB1">
      <w:pPr>
        <w:pStyle w:val="Tekstopmerking"/>
        <w:jc w:val="left"/>
      </w:pPr>
      <w:r>
        <w:rPr>
          <w:rStyle w:val="Verwijzingopmerking"/>
        </w:rPr>
        <w:annotationRef/>
      </w:r>
      <w:r>
        <w:t xml:space="preserve">Kan volgens Mathijs - maar kunnen jullie uit de voeten met een toelichting van de aanvrager waarom er wel/geen profijt zou zijn? </w:t>
      </w:r>
    </w:p>
  </w:comment>
  <w:comment w:id="17" w:author="Groenewoud, Amber" w:date="2025-06-13T08:26:00Z" w:initials="AG">
    <w:p w14:paraId="6D191136" w14:textId="77777777" w:rsidR="00266813" w:rsidRDefault="00266813" w:rsidP="00266813">
      <w:pPr>
        <w:pStyle w:val="Tekstopmerking"/>
        <w:jc w:val="left"/>
      </w:pPr>
      <w:r>
        <w:rPr>
          <w:rStyle w:val="Verwijzingopmerking"/>
        </w:rPr>
        <w:annotationRef/>
      </w:r>
      <w:r>
        <w:t xml:space="preserve">Ja, alleen opnemen bij aanvraag en voor adviescommissie. </w:t>
      </w:r>
    </w:p>
  </w:comment>
  <w:comment w:id="20" w:author="Stralen, Kees van" w:date="2025-04-18T11:20:00Z" w:initials="KS">
    <w:p w14:paraId="61B0350D" w14:textId="118FECFE" w:rsidR="003A6B1E" w:rsidRDefault="003A6B1E" w:rsidP="003A6B1E">
      <w:pPr>
        <w:pStyle w:val="Tekstopmerking"/>
        <w:jc w:val="left"/>
      </w:pPr>
      <w:r>
        <w:rPr>
          <w:rStyle w:val="Verwijzingopmerking"/>
        </w:rPr>
        <w:annotationRef/>
      </w:r>
      <w:r>
        <w:t>Dit svp nog even goed nalopen. Natuurvr oevers in ieder geval 100% en m.i. o.a. duikers ook omdat die voor ecologie vispassage bv aangelegd worden</w:t>
      </w:r>
    </w:p>
  </w:comment>
  <w:comment w:id="21" w:author="Groenewoud, Amber" w:date="2025-05-20T11:41:00Z" w:initials="AG">
    <w:p w14:paraId="06878930" w14:textId="77777777" w:rsidR="00E1459B" w:rsidRDefault="00E1459B" w:rsidP="00E1459B">
      <w:pPr>
        <w:pStyle w:val="Tekstopmerking"/>
        <w:jc w:val="left"/>
      </w:pPr>
      <w:r>
        <w:rPr>
          <w:rStyle w:val="Verwijzingopmerking"/>
        </w:rPr>
        <w:annotationRef/>
      </w:r>
      <w:r>
        <w:t xml:space="preserve">Bij deze openstelling is van 70% sprake als het gaat om een investering ten behoeve van waterbeschikbaarheid. </w:t>
      </w:r>
    </w:p>
  </w:comment>
  <w:comment w:id="22" w:author="Stralen, Kees van" w:date="2025-05-20T12:24:00Z" w:initials="KS">
    <w:p w14:paraId="6BA463A9" w14:textId="77777777" w:rsidR="00FB505B" w:rsidRDefault="00FB505B" w:rsidP="00FB505B">
      <w:pPr>
        <w:pStyle w:val="Tekstopmerking"/>
        <w:jc w:val="left"/>
      </w:pPr>
      <w:r>
        <w:rPr>
          <w:rStyle w:val="Verwijzingopmerking"/>
        </w:rPr>
        <w:annotationRef/>
      </w:r>
      <w:r>
        <w:t>Zie opm bij cat 6</w:t>
      </w:r>
    </w:p>
  </w:comment>
  <w:comment w:id="23" w:author="Groenewoud, Amber" w:date="2025-05-26T15:22:00Z" w:initials="AG">
    <w:p w14:paraId="6690F6F9" w14:textId="77777777" w:rsidR="00413644" w:rsidRDefault="00413644" w:rsidP="00413644">
      <w:pPr>
        <w:pStyle w:val="Tekstopmerking"/>
        <w:jc w:val="left"/>
      </w:pPr>
      <w:r>
        <w:rPr>
          <w:rStyle w:val="Verwijzingopmerking"/>
        </w:rPr>
        <w:annotationRef/>
      </w:r>
      <w:r>
        <w:t xml:space="preserve">Bij Mathijs uitgezet op 26 mei. Ideeën SNN? Mogelijk om te laten onderbouwen dat als alleen kwaliteit is, dat het 100% is. In NSP staat dat het gaat om profijt van waterbeschikbaarheid voor landbouwer - daar is in veel gevallen geen sprake van (herstel historische waterloop levert geen extra water op - alleen verbeteren kwaliteit bijv.). </w:t>
      </w:r>
    </w:p>
  </w:comment>
  <w:comment w:id="24" w:author="Jos Naber | SNN" w:date="2025-06-05T14:20:00Z" w:initials="JN">
    <w:p w14:paraId="5019BF70" w14:textId="77777777" w:rsidR="00205D8E" w:rsidRDefault="00BF363F" w:rsidP="00205D8E">
      <w:pPr>
        <w:pStyle w:val="Tekstopmerking"/>
        <w:jc w:val="left"/>
      </w:pPr>
      <w:r>
        <w:rPr>
          <w:rStyle w:val="Verwijzingopmerking"/>
        </w:rPr>
        <w:annotationRef/>
      </w:r>
      <w:r w:rsidR="00205D8E">
        <w:t>In overeenstemming met (overeenkomend) artikel 2.3.5 lid 1 en 2</w:t>
      </w:r>
    </w:p>
  </w:comment>
  <w:comment w:id="25" w:author="Aafke Kamstra | SNN" w:date="2025-06-06T15:07:00Z" w:initials="AK">
    <w:p w14:paraId="30A18237" w14:textId="77777777" w:rsidR="00EB2581" w:rsidRDefault="00B94BC4" w:rsidP="00EB2581">
      <w:pPr>
        <w:pStyle w:val="Tekstopmerking"/>
        <w:jc w:val="left"/>
      </w:pPr>
      <w:r>
        <w:rPr>
          <w:rStyle w:val="Verwijzingopmerking"/>
        </w:rPr>
        <w:annotationRef/>
      </w:r>
      <w:r w:rsidR="00EB2581">
        <w:t>Is een schriftelijke onderbouwing hiervan genoeg? Of moet dit op basis van een rapport o.d. onderbouwd worden?</w:t>
      </w:r>
    </w:p>
  </w:comment>
  <w:comment w:id="26" w:author="Groenewoud, Amber" w:date="2025-06-10T10:11:00Z" w:initials="AG">
    <w:p w14:paraId="65A396A1" w14:textId="77777777" w:rsidR="00EF7C8A" w:rsidRDefault="00EF7C8A" w:rsidP="00EF7C8A">
      <w:pPr>
        <w:pStyle w:val="Tekstopmerking"/>
        <w:jc w:val="left"/>
      </w:pPr>
      <w:r>
        <w:rPr>
          <w:rStyle w:val="Verwijzingopmerking"/>
        </w:rPr>
        <w:annotationRef/>
      </w:r>
      <w:r>
        <w:t xml:space="preserve">Schriftelijke onderbouwing voldoende. </w:t>
      </w:r>
    </w:p>
  </w:comment>
  <w:comment w:id="27" w:author="Jos Naber | SNN" w:date="2025-06-05T13:52:00Z" w:initials="JN">
    <w:p w14:paraId="7A7A812A" w14:textId="48667105" w:rsidR="00C04578" w:rsidRDefault="00C04578" w:rsidP="00C04578">
      <w:pPr>
        <w:pStyle w:val="Tekstopmerking"/>
        <w:jc w:val="left"/>
      </w:pPr>
      <w:r>
        <w:rPr>
          <w:rStyle w:val="Verwijzingopmerking"/>
        </w:rPr>
        <w:annotationRef/>
      </w:r>
      <w:r>
        <w:t>Hoe is dit na te gaan?</w:t>
      </w:r>
    </w:p>
  </w:comment>
  <w:comment w:id="28" w:author="Groenewoud, Amber" w:date="2025-06-10T10:20:00Z" w:initials="AG">
    <w:p w14:paraId="782FD293" w14:textId="77777777" w:rsidR="00BC5328" w:rsidRDefault="00BC5328" w:rsidP="00BC5328">
      <w:pPr>
        <w:pStyle w:val="Tekstopmerking"/>
        <w:jc w:val="left"/>
      </w:pPr>
      <w:r>
        <w:rPr>
          <w:rStyle w:val="Verwijzingopmerking"/>
        </w:rPr>
        <w:annotationRef/>
      </w:r>
      <w:r>
        <w:t xml:space="preserve">Middels onderbouwing. Linkt aan categorie 10 waarbij men rekening moet houden met de notitie Kruidenrijk Greppelland: </w:t>
      </w:r>
      <w:hyperlink r:id="rId1" w:history="1">
        <w:r w:rsidRPr="00E259B2">
          <w:rPr>
            <w:rStyle w:val="Hyperlink"/>
          </w:rPr>
          <w:t>notitie_herstel_kruidenrijk_greppelland.pdf</w:t>
        </w:r>
      </w:hyperlink>
      <w:r>
        <w:t xml:space="preserve"> </w:t>
      </w:r>
    </w:p>
  </w:comment>
  <w:comment w:id="29" w:author="Groenewoud, Amber" w:date="2025-06-10T10:20:00Z" w:initials="AG">
    <w:p w14:paraId="4C767FE4" w14:textId="77777777" w:rsidR="00BC5328" w:rsidRDefault="00BC5328" w:rsidP="00BC5328">
      <w:pPr>
        <w:pStyle w:val="Tekstopmerking"/>
        <w:jc w:val="left"/>
      </w:pPr>
      <w:r>
        <w:rPr>
          <w:rStyle w:val="Verwijzingopmerking"/>
        </w:rPr>
        <w:annotationRef/>
      </w:r>
      <w:r>
        <w:t xml:space="preserve">Die notitie nog ergens opnemen? </w:t>
      </w:r>
    </w:p>
  </w:comment>
  <w:comment w:id="30" w:author="Groenewoud, Amber" w:date="2025-06-10T10:26:00Z" w:initials="AG">
    <w:p w14:paraId="5BEF5AFC" w14:textId="77777777" w:rsidR="00BC5328" w:rsidRDefault="00BC5328" w:rsidP="00BC5328">
      <w:pPr>
        <w:pStyle w:val="Tekstopmerking"/>
        <w:jc w:val="left"/>
      </w:pPr>
      <w:r>
        <w:rPr>
          <w:rStyle w:val="Verwijzingopmerking"/>
        </w:rPr>
        <w:annotationRef/>
      </w:r>
      <w:r>
        <w:t>Staat ook onder art. 10</w:t>
      </w:r>
    </w:p>
  </w:comment>
  <w:comment w:id="31" w:author="Groenewoud, Amber" w:date="2025-06-12T15:39:00Z" w:initials="AG">
    <w:p w14:paraId="2FC35813" w14:textId="77777777" w:rsidR="00902E42" w:rsidRDefault="00902E42" w:rsidP="00902E42">
      <w:pPr>
        <w:pStyle w:val="Tekstopmerking"/>
        <w:jc w:val="left"/>
      </w:pPr>
      <w:r>
        <w:rPr>
          <w:rStyle w:val="Verwijzingopmerking"/>
        </w:rPr>
        <w:annotationRef/>
      </w:r>
      <w:r>
        <w:t>Notitie hier ook opnemen.</w:t>
      </w:r>
    </w:p>
  </w:comment>
  <w:comment w:id="33" w:author="Aafke Kamstra | SNN" w:date="2025-06-20T16:26:00Z" w:initials="AK">
    <w:p w14:paraId="0516CEF5" w14:textId="77777777" w:rsidR="00EF1F96" w:rsidRDefault="00EF1F96" w:rsidP="00EF1F96">
      <w:pPr>
        <w:pStyle w:val="Tekstopmerking"/>
        <w:jc w:val="left"/>
      </w:pPr>
      <w:r>
        <w:rPr>
          <w:rStyle w:val="Verwijzingopmerking"/>
        </w:rPr>
        <w:annotationRef/>
      </w:r>
      <w:r>
        <w:t>3</w:t>
      </w:r>
      <w:r>
        <w:rPr>
          <w:vertAlign w:val="superscript"/>
        </w:rPr>
        <w:t>de</w:t>
      </w:r>
      <w:r>
        <w:t xml:space="preserve"> wijzging PMR:  Als de aanvraag wordt ingediend door een agrarisch collectief, landbouworganisatie of organisatie voor landschapsbeheer wordt, in aanvulling op artikel 1.6, de aanvraag vergezeld van de statuten van de aanvrager.</w:t>
      </w:r>
    </w:p>
  </w:comment>
  <w:comment w:id="34" w:author="Stralen, Kees van" w:date="2025-04-18T11:41:00Z" w:initials="KS">
    <w:p w14:paraId="4E97D4A4" w14:textId="5D3A66AC" w:rsidR="003A6B1E" w:rsidRDefault="003A6B1E" w:rsidP="003A6B1E">
      <w:pPr>
        <w:pStyle w:val="Tekstopmerking"/>
        <w:jc w:val="left"/>
      </w:pPr>
      <w:r>
        <w:rPr>
          <w:rStyle w:val="Verwijzingopmerking"/>
        </w:rPr>
        <w:annotationRef/>
      </w:r>
      <w:r>
        <w:t>Hoe verhoudt zich dat tot de VKO?</w:t>
      </w:r>
    </w:p>
  </w:comment>
  <w:comment w:id="35" w:author="Groenewoud, Amber" w:date="2025-04-29T14:21:00Z" w:initials="AG">
    <w:p w14:paraId="51457AD4" w14:textId="77777777" w:rsidR="00EC6150" w:rsidRDefault="00EC6150" w:rsidP="00EC6150">
      <w:pPr>
        <w:pStyle w:val="Tekstopmerking"/>
        <w:jc w:val="left"/>
      </w:pPr>
      <w:r>
        <w:rPr>
          <w:rStyle w:val="Verwijzingopmerking"/>
        </w:rPr>
        <w:annotationRef/>
      </w:r>
      <w:r>
        <w:t xml:space="preserve">Afhankelijk van welke VKO je pakt, hoef je dus alleen een kostenraming van overige kosten of arbeidskosten te maken. Het andere deel wordt berekend door de rekenmethodiek in de regeling. </w:t>
      </w:r>
    </w:p>
  </w:comment>
  <w:comment w:id="36" w:author="Aafke Kamstra | SNN" w:date="2025-06-06T15:17:00Z" w:initials="AK">
    <w:p w14:paraId="3357517A" w14:textId="77777777" w:rsidR="00DB3BF7" w:rsidRDefault="00DB3BF7" w:rsidP="00DB3BF7">
      <w:pPr>
        <w:pStyle w:val="Tekstopmerking"/>
        <w:jc w:val="left"/>
      </w:pPr>
      <w:r>
        <w:rPr>
          <w:rStyle w:val="Verwijzingopmerking"/>
        </w:rPr>
        <w:annotationRef/>
      </w:r>
      <w:r>
        <w:t>Als ze de SSK bijvoorbeeld vergeten mee te sturen moeten we hem weigeren. Deze kan niet naderhand opgevraagd worden door artikel 13 van deze openstelling.</w:t>
      </w:r>
    </w:p>
  </w:comment>
  <w:comment w:id="37" w:author="Groenewoud, Amber" w:date="2025-06-10T10:21:00Z" w:initials="AG">
    <w:p w14:paraId="1F6C288F" w14:textId="77777777" w:rsidR="00BC5328" w:rsidRDefault="00BC5328" w:rsidP="00BC5328">
      <w:pPr>
        <w:pStyle w:val="Tekstopmerking"/>
        <w:jc w:val="left"/>
      </w:pPr>
      <w:r>
        <w:rPr>
          <w:rStyle w:val="Verwijzingopmerking"/>
        </w:rPr>
        <w:annotationRef/>
      </w:r>
      <w:r>
        <w:t xml:space="preserve">Hoezo? De SSK is een voorbeeld van een onderbouwing (net als de rest). Het gaat om de onderbouwing. Dit lid staat standaard in al onze openstellingen. </w:t>
      </w:r>
    </w:p>
  </w:comment>
  <w:comment w:id="38" w:author="Groenewoud, Amber" w:date="2025-06-12T15:42:00Z" w:initials="AG">
    <w:p w14:paraId="3B51F8BF" w14:textId="77777777" w:rsidR="00F04436" w:rsidRDefault="00F04436" w:rsidP="00F04436">
      <w:pPr>
        <w:pStyle w:val="Tekstopmerking"/>
        <w:jc w:val="left"/>
      </w:pPr>
      <w:r>
        <w:rPr>
          <w:rStyle w:val="Verwijzingopmerking"/>
        </w:rPr>
        <w:annotationRef/>
      </w:r>
      <w:r>
        <w:t>nvt</w:t>
      </w:r>
    </w:p>
  </w:comment>
  <w:comment w:id="39" w:author="Groenewoud, Amber" w:date="2025-05-20T11:49:00Z" w:initials="AG">
    <w:p w14:paraId="4473D569" w14:textId="6297398D" w:rsidR="00DC1045" w:rsidRDefault="00DC1045" w:rsidP="00DC1045">
      <w:pPr>
        <w:pStyle w:val="Tekstopmerking"/>
        <w:jc w:val="left"/>
      </w:pPr>
      <w:r>
        <w:rPr>
          <w:rStyle w:val="Verwijzingopmerking"/>
        </w:rPr>
        <w:annotationRef/>
      </w:r>
      <w:r>
        <w:t xml:space="preserve">Voorbeelden in toelichting zetten? Denk aan stikstofvergunning voor aanleg, ontgrondingsvergunning, omgevingsvergunning water. </w:t>
      </w:r>
    </w:p>
  </w:comment>
  <w:comment w:id="40" w:author="Groenewoud, Amber" w:date="2025-06-11T08:55:00Z" w:initials="AG">
    <w:p w14:paraId="031D8FBE" w14:textId="77777777" w:rsidR="00C765B4" w:rsidRDefault="00C765B4" w:rsidP="00C765B4">
      <w:pPr>
        <w:pStyle w:val="Tekstopmerking"/>
        <w:jc w:val="left"/>
      </w:pPr>
      <w:r>
        <w:rPr>
          <w:rStyle w:val="Verwijzingopmerking"/>
        </w:rPr>
        <w:annotationRef/>
      </w:r>
      <w:r>
        <w:t xml:space="preserve">Ook over de mail met Jos besproken. Hoe kijken jullie hiernaar? </w:t>
      </w:r>
    </w:p>
  </w:comment>
  <w:comment w:id="41" w:author="Groenewoud, Amber" w:date="2025-06-12T15:43:00Z" w:initials="AG">
    <w:p w14:paraId="1BB6F34F" w14:textId="77777777" w:rsidR="00A85BEF" w:rsidRDefault="00A85BEF" w:rsidP="00A85BEF">
      <w:pPr>
        <w:pStyle w:val="Tekstopmerking"/>
        <w:jc w:val="left"/>
      </w:pPr>
      <w:r>
        <w:rPr>
          <w:rStyle w:val="Verwijzingopmerking"/>
        </w:rPr>
        <w:annotationRef/>
      </w:r>
      <w:r>
        <w:t xml:space="preserve">Prima om op te nemen. </w:t>
      </w:r>
    </w:p>
  </w:comment>
  <w:comment w:id="62" w:author="Groenewoud, Amber" w:date="2025-05-20T11:52:00Z" w:initials="AG">
    <w:p w14:paraId="7C16B3A1" w14:textId="70560686" w:rsidR="00B709B8" w:rsidRDefault="00B709B8" w:rsidP="00B709B8">
      <w:pPr>
        <w:pStyle w:val="Tekstopmerking"/>
        <w:jc w:val="left"/>
      </w:pPr>
      <w:r>
        <w:rPr>
          <w:rStyle w:val="Verwijzingopmerking"/>
        </w:rPr>
        <w:annotationRef/>
      </w:r>
      <w:r>
        <w:t xml:space="preserve">2, 10 en 13 niet? Vanaf 14 is wetterskip en zou dus vanaf hun kaart moeten. </w:t>
      </w:r>
    </w:p>
  </w:comment>
  <w:comment w:id="63" w:author="Stralen, Kees van" w:date="2025-05-20T15:43:00Z" w:initials="KS">
    <w:p w14:paraId="2AE13838" w14:textId="77777777" w:rsidR="00BE5B55" w:rsidRDefault="00BE5B55" w:rsidP="00BE5B55">
      <w:pPr>
        <w:pStyle w:val="Tekstopmerking"/>
        <w:jc w:val="left"/>
      </w:pPr>
      <w:r>
        <w:rPr>
          <w:rStyle w:val="Verwijzingopmerking"/>
        </w:rPr>
        <w:annotationRef/>
      </w:r>
      <w:r>
        <w:t>2, 10 en 13  inderdaad niet nodig.</w:t>
      </w:r>
      <w:r>
        <w:br/>
        <w:t>Watermaatregel is ook 12. toetsing van de meeste inderdaad aan kaarten wetterskip. Die ken ik zelf niet maar dan zou er een link o.i.d. opgenomen moeten worden.</w:t>
      </w:r>
    </w:p>
  </w:comment>
  <w:comment w:id="64" w:author="Aafke Kamstra | SNN" w:date="2025-06-06T15:19:00Z" w:initials="AK">
    <w:p w14:paraId="4541B7D7" w14:textId="77777777" w:rsidR="00E65CED" w:rsidRDefault="00E65CED" w:rsidP="00E65CED">
      <w:pPr>
        <w:pStyle w:val="Tekstopmerking"/>
        <w:jc w:val="left"/>
      </w:pPr>
      <w:r>
        <w:rPr>
          <w:rStyle w:val="Verwijzingopmerking"/>
        </w:rPr>
        <w:annotationRef/>
      </w:r>
      <w:r>
        <w:t>Hoe wordt dit gecontroleerd/onderbouwd?</w:t>
      </w:r>
    </w:p>
  </w:comment>
  <w:comment w:id="65" w:author="Groenewoud, Amber" w:date="2025-06-10T10:27:00Z" w:initials="AG">
    <w:p w14:paraId="3B7CE649" w14:textId="77777777" w:rsidR="00702840" w:rsidRDefault="00702840" w:rsidP="00702840">
      <w:pPr>
        <w:pStyle w:val="Tekstopmerking"/>
        <w:jc w:val="left"/>
      </w:pPr>
      <w:r>
        <w:rPr>
          <w:rStyle w:val="Verwijzingopmerking"/>
        </w:rPr>
        <w:annotationRef/>
      </w:r>
      <w:r>
        <w:t xml:space="preserve">Daarvoor zullen ze dan een andere bron en/of kaart moeten aanleveren waaruit blijkt dat het landschap historisch is. Dat nog toegevoegd. Voor jullie dan om te kijken of dat inderdaad aannemelijk is. </w:t>
      </w:r>
    </w:p>
  </w:comment>
  <w:comment w:id="66" w:author="Jos Naber | SNN" w:date="2025-06-05T14:26:00Z" w:initials="JN">
    <w:p w14:paraId="5DCAEF90" w14:textId="69E0977E" w:rsidR="00D228E2" w:rsidRDefault="00D228E2" w:rsidP="00D228E2">
      <w:pPr>
        <w:pStyle w:val="Tekstopmerking"/>
        <w:jc w:val="left"/>
      </w:pPr>
      <w:r>
        <w:rPr>
          <w:rStyle w:val="Verwijzingopmerking"/>
        </w:rPr>
        <w:annotationRef/>
      </w:r>
      <w:r>
        <w:t>Geldt het extra punt voor biologische landbouw nog?</w:t>
      </w:r>
    </w:p>
  </w:comment>
  <w:comment w:id="67" w:author="Groenewoud, Amber" w:date="2025-06-10T10:29:00Z" w:initials="AG">
    <w:p w14:paraId="0ACCDCB7" w14:textId="77777777" w:rsidR="00702840" w:rsidRDefault="00702840" w:rsidP="00702840">
      <w:pPr>
        <w:pStyle w:val="Tekstopmerking"/>
        <w:jc w:val="left"/>
      </w:pPr>
      <w:r>
        <w:rPr>
          <w:rStyle w:val="Verwijzingopmerking"/>
        </w:rPr>
        <w:annotationRef/>
      </w:r>
      <w:r>
        <w:t>Navragen</w:t>
      </w:r>
    </w:p>
  </w:comment>
  <w:comment w:id="68" w:author="Groenewoud, Amber" w:date="2025-06-12T09:53:00Z" w:initials="AG">
    <w:p w14:paraId="304E8A03" w14:textId="77777777" w:rsidR="008477CC" w:rsidRDefault="008477CC" w:rsidP="008477CC">
      <w:pPr>
        <w:pStyle w:val="Tekstopmerking"/>
        <w:jc w:val="left"/>
      </w:pPr>
      <w:r>
        <w:rPr>
          <w:rStyle w:val="Verwijzingopmerking"/>
        </w:rPr>
        <w:annotationRef/>
      </w:r>
      <w:r>
        <w:t>Ja helaas, wijziging komt niet op tijd.</w:t>
      </w:r>
    </w:p>
  </w:comment>
  <w:comment w:id="69" w:author="Aafke Kamstra | SNN" w:date="2025-06-20T16:21:00Z" w:initials="AK">
    <w:p w14:paraId="4831E6E9" w14:textId="77777777" w:rsidR="00324028" w:rsidRDefault="00324028" w:rsidP="00324028">
      <w:pPr>
        <w:pStyle w:val="Tekstopmerking"/>
        <w:numPr>
          <w:ilvl w:val="0"/>
          <w:numId w:val="38"/>
        </w:numPr>
        <w:jc w:val="left"/>
      </w:pPr>
      <w:r>
        <w:rPr>
          <w:rStyle w:val="Verwijzingopmerking"/>
        </w:rPr>
        <w:annotationRef/>
      </w:r>
      <w:r>
        <w:t>ambitie van het plan ten aanzien van de te realiseren gebiedsdoelen;</w:t>
      </w:r>
    </w:p>
    <w:p w14:paraId="3D7458A1" w14:textId="77777777" w:rsidR="00324028" w:rsidRDefault="00324028" w:rsidP="00324028">
      <w:pPr>
        <w:pStyle w:val="Tekstopmerking"/>
        <w:numPr>
          <w:ilvl w:val="1"/>
          <w:numId w:val="38"/>
        </w:numPr>
        <w:jc w:val="left"/>
      </w:pPr>
      <w:r>
        <w:t>Is het passend binnen provinciale en gemeentelijke omgevingsvisies, -plannen en (beleids-) programma’s en die van Waterschappen; denk aan Grutsk op ‘e Romte, de Friese bomen- en bossenstrategie en Herstelprogramma biodiversiteit Fryslân en de KRW-nota’s?</w:t>
      </w:r>
    </w:p>
    <w:p w14:paraId="3378E61D" w14:textId="77777777" w:rsidR="00324028" w:rsidRDefault="00324028" w:rsidP="00324028">
      <w:pPr>
        <w:pStyle w:val="Tekstopmerking"/>
        <w:numPr>
          <w:ilvl w:val="1"/>
          <w:numId w:val="38"/>
        </w:numPr>
        <w:jc w:val="left"/>
      </w:pPr>
      <w:r>
        <w:t>Worden alle relevante (beleids-)doelen meegenomen en is dit onderbouwd met data? Denk aan de doelen landbouw, biodiversiteit, landschap, milieu en/of klimaat.</w:t>
      </w:r>
    </w:p>
    <w:p w14:paraId="4020C745" w14:textId="77777777" w:rsidR="00324028" w:rsidRDefault="00324028" w:rsidP="00324028">
      <w:pPr>
        <w:pStyle w:val="Tekstopmerking"/>
        <w:numPr>
          <w:ilvl w:val="0"/>
          <w:numId w:val="38"/>
        </w:numPr>
        <w:jc w:val="left"/>
      </w:pPr>
      <w:r>
        <w:t>diversiteit van de partijen en aantal samenwerkende partijen;</w:t>
      </w:r>
    </w:p>
    <w:p w14:paraId="448968A6" w14:textId="77777777" w:rsidR="00324028" w:rsidRDefault="00324028" w:rsidP="00324028">
      <w:pPr>
        <w:pStyle w:val="Tekstopmerking"/>
        <w:numPr>
          <w:ilvl w:val="1"/>
          <w:numId w:val="38"/>
        </w:numPr>
        <w:jc w:val="left"/>
      </w:pPr>
      <w:r>
        <w:t>Is sprake van meerdere agrarische collectieven? Een aanvraag zal hierdoor hoger scoren dan een aanvraag met een enkel betrokken collectief.</w:t>
      </w:r>
    </w:p>
    <w:p w14:paraId="66808630" w14:textId="77777777" w:rsidR="00324028" w:rsidRDefault="00324028" w:rsidP="00324028">
      <w:pPr>
        <w:pStyle w:val="Tekstopmerking"/>
        <w:numPr>
          <w:ilvl w:val="1"/>
          <w:numId w:val="38"/>
        </w:numPr>
        <w:jc w:val="left"/>
      </w:pPr>
      <w:r>
        <w:t>Sluiten de samenwerkende partijen qua expertise aan bij de voorgenomen activiteiten?</w:t>
      </w:r>
    </w:p>
    <w:p w14:paraId="6BA8D021" w14:textId="77777777" w:rsidR="00324028" w:rsidRDefault="00324028" w:rsidP="00324028">
      <w:pPr>
        <w:pStyle w:val="Tekstopmerking"/>
        <w:numPr>
          <w:ilvl w:val="0"/>
          <w:numId w:val="38"/>
        </w:numPr>
        <w:jc w:val="left"/>
      </w:pPr>
      <w:r>
        <w:t>draagvlak voor het gebiedsplan;</w:t>
      </w:r>
    </w:p>
    <w:p w14:paraId="46456305" w14:textId="77777777" w:rsidR="00324028" w:rsidRDefault="00324028" w:rsidP="00324028">
      <w:pPr>
        <w:pStyle w:val="Tekstopmerking"/>
        <w:numPr>
          <w:ilvl w:val="1"/>
          <w:numId w:val="38"/>
        </w:numPr>
        <w:jc w:val="left"/>
      </w:pPr>
      <w:r>
        <w:t>Zijn er in het gebied voldoende landbouwers die mee willen doen met het plan?</w:t>
      </w:r>
    </w:p>
    <w:p w14:paraId="6EF49958" w14:textId="77777777" w:rsidR="00324028" w:rsidRDefault="00324028" w:rsidP="00324028">
      <w:pPr>
        <w:pStyle w:val="Tekstopmerking"/>
        <w:numPr>
          <w:ilvl w:val="1"/>
          <w:numId w:val="38"/>
        </w:numPr>
        <w:jc w:val="left"/>
      </w:pPr>
      <w:r>
        <w:t>Is er sprake van deelname van meerdere agrarische collectieven in het gebiedsplan? Een aanvraag met meerdere agrarische collectieven toont een hogere betrokkenheid en zal hierdoor hoger scoren dan een aanvraag met één gebied.</w:t>
      </w:r>
    </w:p>
    <w:p w14:paraId="07D6200F" w14:textId="77777777" w:rsidR="00324028" w:rsidRDefault="00324028" w:rsidP="00324028">
      <w:pPr>
        <w:pStyle w:val="Tekstopmerking"/>
        <w:numPr>
          <w:ilvl w:val="1"/>
          <w:numId w:val="38"/>
        </w:numPr>
        <w:jc w:val="left"/>
      </w:pPr>
      <w:r>
        <w:t>Hoe uit de bereidheid tot langdurige samenwerking zich? Is er een overeenkomst?</w:t>
      </w:r>
    </w:p>
  </w:comment>
  <w:comment w:id="70" w:author="Aafke Kamstra | SNN" w:date="2025-06-20T16:22:00Z" w:initials="AK">
    <w:p w14:paraId="2627D7D1" w14:textId="77777777" w:rsidR="00D673AC" w:rsidRDefault="00D673AC" w:rsidP="00D673AC">
      <w:pPr>
        <w:pStyle w:val="Tekstopmerking"/>
        <w:jc w:val="left"/>
      </w:pPr>
      <w:r>
        <w:rPr>
          <w:rStyle w:val="Verwijzingopmerking"/>
        </w:rPr>
        <w:annotationRef/>
      </w:r>
      <w:r>
        <w:t>Bovenstaand is opgenomen in de toelichting op artikel 11. Dit komt echter niet terug in artikel 11. Hoe wordt dit meegenomen in de weging?</w:t>
      </w:r>
    </w:p>
  </w:comment>
  <w:comment w:id="74" w:author="Jos Naber | SNN" w:date="2025-06-05T14:27:00Z" w:initials="JN">
    <w:p w14:paraId="1D65E759" w14:textId="2F4DC56E" w:rsidR="00D71483" w:rsidRDefault="00D71483" w:rsidP="00D71483">
      <w:pPr>
        <w:pStyle w:val="Tekstopmerking"/>
        <w:jc w:val="left"/>
      </w:pPr>
      <w:r>
        <w:rPr>
          <w:rStyle w:val="Verwijzingopmerking"/>
        </w:rPr>
        <w:annotationRef/>
      </w:r>
      <w:r>
        <w:t>Voorschot = 50% dus dit kan weg</w:t>
      </w:r>
    </w:p>
  </w:comment>
  <w:comment w:id="75" w:author="Groenewoud, Amber" w:date="2025-06-10T10:29:00Z" w:initials="AG">
    <w:p w14:paraId="4096C8A9" w14:textId="77777777" w:rsidR="00702840" w:rsidRDefault="00702840" w:rsidP="00702840">
      <w:pPr>
        <w:pStyle w:val="Tekstopmerking"/>
        <w:jc w:val="left"/>
      </w:pPr>
      <w:r>
        <w:rPr>
          <w:rStyle w:val="Verwijzingopmerking"/>
        </w:rPr>
        <w:annotationRef/>
      </w:r>
      <w:r>
        <w:t xml:space="preserve">Hoezo is dat 50%? </w:t>
      </w:r>
    </w:p>
  </w:comment>
  <w:comment w:id="76" w:author="Groenewoud, Amber" w:date="2025-06-12T15:50:00Z" w:initials="AG">
    <w:p w14:paraId="25B024B7" w14:textId="77777777" w:rsidR="001A2A08" w:rsidRDefault="001A2A08" w:rsidP="001A2A08">
      <w:pPr>
        <w:pStyle w:val="Tekstopmerking"/>
        <w:jc w:val="left"/>
      </w:pPr>
      <w:r>
        <w:rPr>
          <w:rStyle w:val="Verwijzingopmerking"/>
        </w:rPr>
        <w:annotationRef/>
      </w:r>
      <w:r>
        <w:t xml:space="preserve">Is dat nog nodig? </w:t>
      </w:r>
    </w:p>
  </w:comment>
  <w:comment w:id="78" w:author="Aafke Kamstra | SNN" w:date="2025-06-20T16:56:00Z" w:initials="AK">
    <w:p w14:paraId="5810E606" w14:textId="77777777" w:rsidR="00860B65" w:rsidRDefault="00860B65" w:rsidP="00860B65">
      <w:pPr>
        <w:pStyle w:val="Tekstopmerking"/>
        <w:jc w:val="left"/>
      </w:pPr>
      <w:r>
        <w:rPr>
          <w:rStyle w:val="Verwijzingopmerking"/>
        </w:rPr>
        <w:annotationRef/>
      </w:r>
      <w:r>
        <w:t>Niet meer van toepassing als het voorschot alleen 50% kan bedragen.</w:t>
      </w:r>
    </w:p>
  </w:comment>
  <w:comment w:id="79" w:author="Jos Naber | SNN" w:date="2025-06-05T14:28:00Z" w:initials="JN">
    <w:p w14:paraId="17E4F7C3" w14:textId="14448981" w:rsidR="00A04DCE" w:rsidRDefault="00A04DCE" w:rsidP="00A04DCE">
      <w:pPr>
        <w:pStyle w:val="Tekstopmerking"/>
        <w:jc w:val="left"/>
      </w:pPr>
      <w:r>
        <w:rPr>
          <w:rStyle w:val="Verwijzingopmerking"/>
        </w:rPr>
        <w:annotationRef/>
      </w:r>
      <w:r>
        <w:t>En artikel 10? En 1.3?</w:t>
      </w:r>
    </w:p>
  </w:comment>
  <w:comment w:id="80" w:author="Groenewoud, Amber" w:date="2025-06-10T10:30:00Z" w:initials="AG">
    <w:p w14:paraId="4E2787B9" w14:textId="77777777" w:rsidR="00702840" w:rsidRDefault="00702840" w:rsidP="00702840">
      <w:pPr>
        <w:pStyle w:val="Tekstopmerking"/>
        <w:jc w:val="left"/>
      </w:pPr>
      <w:r>
        <w:rPr>
          <w:rStyle w:val="Verwijzingopmerking"/>
        </w:rPr>
        <w:annotationRef/>
      </w:r>
      <w:r>
        <w:t xml:space="preserve">Nee die niet, dat geeft dan nog ruimte om niet direct te weigeren maar extra informatie op te vragen (zoals bijv opgenomen in art. 10). Hoezo 1.3? </w:t>
      </w:r>
    </w:p>
  </w:comment>
  <w:comment w:id="81" w:author="Aafke Kamstra | SNN" w:date="2025-06-06T15:30:00Z" w:initials="AK">
    <w:p w14:paraId="582F2D13" w14:textId="3E1D1DD7" w:rsidR="00770B01" w:rsidRDefault="00770B01" w:rsidP="00770B01">
      <w:pPr>
        <w:pStyle w:val="Tekstopmerking"/>
        <w:jc w:val="left"/>
      </w:pPr>
      <w:r>
        <w:rPr>
          <w:rStyle w:val="Verwijzingopmerking"/>
        </w:rPr>
        <w:annotationRef/>
      </w:r>
      <w:r>
        <w:t>Moment van vaststellingsbrief is een beter aanwijsbaar moment.</w:t>
      </w:r>
    </w:p>
  </w:comment>
  <w:comment w:id="82" w:author="Aafke Kamstra | SNN" w:date="2025-06-06T15:41:00Z" w:initials="AK">
    <w:p w14:paraId="4D698300" w14:textId="77777777" w:rsidR="00702840" w:rsidRDefault="00702840" w:rsidP="00702840">
      <w:pPr>
        <w:pStyle w:val="Tekstopmerking"/>
        <w:jc w:val="left"/>
      </w:pPr>
      <w:r>
        <w:rPr>
          <w:rStyle w:val="Verwijzingopmerking"/>
        </w:rPr>
        <w:annotationRef/>
      </w:r>
      <w:r>
        <w:t>Categorie 2? Dan deze misschien omruilen met 3 zodat alles op volgorde van de bijlage loopt?</w:t>
      </w:r>
    </w:p>
  </w:comment>
  <w:comment w:id="83" w:author="Aafke Kamstra | SNN" w:date="2025-06-06T15:42:00Z" w:initials="AK">
    <w:p w14:paraId="63D3782E" w14:textId="77777777" w:rsidR="00702840" w:rsidRDefault="00702840" w:rsidP="00702840">
      <w:pPr>
        <w:pStyle w:val="Tekstopmerking"/>
        <w:jc w:val="left"/>
      </w:pPr>
      <w:r>
        <w:rPr>
          <w:rStyle w:val="Verwijzingopmerking"/>
        </w:rPr>
        <w:annotationRef/>
      </w:r>
      <w:r>
        <w:t>Op basis van een eigen verklaring neem ik aan.</w:t>
      </w:r>
    </w:p>
  </w:comment>
  <w:comment w:id="84" w:author="Groenewoud, Amber" w:date="2025-06-10T10:33:00Z" w:initials="AG">
    <w:p w14:paraId="7017DC57" w14:textId="77777777" w:rsidR="00A06304" w:rsidRDefault="00702840" w:rsidP="00A06304">
      <w:pPr>
        <w:pStyle w:val="Tekstopmerking"/>
        <w:jc w:val="left"/>
      </w:pPr>
      <w:r>
        <w:rPr>
          <w:rStyle w:val="Verwijzingopmerking"/>
        </w:rPr>
        <w:annotationRef/>
      </w:r>
      <w:r w:rsidR="00A06304">
        <w:t>Ja</w:t>
      </w:r>
    </w:p>
  </w:comment>
  <w:comment w:id="85" w:author="Groenewoud, Amber" w:date="2025-04-08T11:17:00Z" w:initials="AG">
    <w:p w14:paraId="77955581" w14:textId="647AF353" w:rsidR="003A6B1E" w:rsidRDefault="003A6B1E" w:rsidP="003A6B1E">
      <w:pPr>
        <w:pStyle w:val="Tekstopmerking"/>
        <w:jc w:val="left"/>
      </w:pPr>
      <w:r>
        <w:rPr>
          <w:rStyle w:val="Verwijzingopmerking"/>
        </w:rPr>
        <w:annotationRef/>
      </w:r>
      <w:r>
        <w:t xml:space="preserve">Categorieën nog aanvullen. </w:t>
      </w:r>
    </w:p>
  </w:comment>
  <w:comment w:id="86" w:author="Stralen, Kees van" w:date="2025-05-20T11:43:00Z" w:initials="KS">
    <w:p w14:paraId="51100755" w14:textId="77777777" w:rsidR="00E173C6" w:rsidRDefault="00E173C6" w:rsidP="00E173C6">
      <w:pPr>
        <w:pStyle w:val="Tekstopmerking"/>
        <w:jc w:val="left"/>
      </w:pPr>
      <w:r>
        <w:rPr>
          <w:rStyle w:val="Verwijzingopmerking"/>
        </w:rPr>
        <w:annotationRef/>
      </w:r>
      <w:r>
        <w:t>gedaan</w:t>
      </w:r>
    </w:p>
  </w:comment>
  <w:comment w:id="87" w:author="Aafke Kamstra | SNN" w:date="2025-06-20T17:19:00Z" w:initials="AK">
    <w:p w14:paraId="345CAF26" w14:textId="77777777" w:rsidR="00414C8C" w:rsidRDefault="00414C8C" w:rsidP="00414C8C">
      <w:pPr>
        <w:pStyle w:val="Tekstopmerking"/>
        <w:jc w:val="left"/>
      </w:pPr>
      <w:r>
        <w:rPr>
          <w:rStyle w:val="Verwijzingopmerking"/>
        </w:rPr>
        <w:annotationRef/>
      </w:r>
      <w:r>
        <w:rPr>
          <w:highlight w:val="yellow"/>
        </w:rPr>
        <w:t xml:space="preserve">Stimulus gaf hierop nog de vraag: maar is dit niet een productieve investering? Aangezien het een drinkwatervoorziening voor je vee is. Op zich geen gekke vraag. </w:t>
      </w:r>
    </w:p>
    <w:p w14:paraId="62B81414" w14:textId="77777777" w:rsidR="00414C8C" w:rsidRDefault="00414C8C" w:rsidP="00414C8C">
      <w:pPr>
        <w:pStyle w:val="Tekstopmerking"/>
        <w:jc w:val="left"/>
      </w:pPr>
      <w:r>
        <w:rPr>
          <w:highlight w:val="yellow"/>
        </w:rPr>
        <w:t xml:space="preserve">Optie 1. Jullie inhoudelijk deskundigen oordelen dat dit niet productief is, dan graag een onderbouwing hiertoe opsturen en dan is het voor ons ook akkoord. </w:t>
      </w:r>
    </w:p>
    <w:p w14:paraId="4AE723D9" w14:textId="77777777" w:rsidR="00414C8C" w:rsidRDefault="00414C8C" w:rsidP="00414C8C">
      <w:pPr>
        <w:pStyle w:val="Tekstopmerking"/>
        <w:jc w:val="left"/>
      </w:pPr>
      <w:r>
        <w:rPr>
          <w:highlight w:val="yellow"/>
        </w:rPr>
        <w:t>Optie 2: Jullie inhoudelijk deskundigen oordelen dat dit productief is, dan moet hij eruit.</w:t>
      </w:r>
    </w:p>
    <w:p w14:paraId="7E1DA100" w14:textId="77777777" w:rsidR="00414C8C" w:rsidRDefault="00414C8C" w:rsidP="00414C8C">
      <w:pPr>
        <w:pStyle w:val="Tekstopmerking"/>
        <w:jc w:val="left"/>
      </w:pPr>
      <w:r>
        <w:rPr>
          <w:highlight w:val="yellow"/>
        </w:rPr>
        <w:t xml:space="preserve">Optie 3: Teveel discussie/twijfel, eruit halen.  </w:t>
      </w:r>
    </w:p>
  </w:comment>
  <w:comment w:id="88" w:author="Aafke Kamstra | SNN" w:date="2025-06-20T17:19:00Z" w:initials="AK">
    <w:p w14:paraId="29807E3F" w14:textId="77777777" w:rsidR="00414C8C" w:rsidRDefault="00414C8C" w:rsidP="00414C8C">
      <w:pPr>
        <w:pStyle w:val="Tekstopmerking"/>
        <w:jc w:val="left"/>
      </w:pPr>
      <w:r>
        <w:rPr>
          <w:rStyle w:val="Verwijzingopmerking"/>
        </w:rPr>
        <w:annotationRef/>
      </w:r>
      <w:r>
        <w:rPr>
          <w:highlight w:val="yellow"/>
        </w:rPr>
        <w:t xml:space="preserve">Naar ons idee is een drenkpoel, pingoruïne en/of dobbe een gesloten systeem die niet aansluit op het watersysteem. Maar wij zijn geen inhoudelijk deskundigen. Daarom willen we jullie toch vragen dit intern voor te leggen en op hun oordeel te varen. Als zij aangeven dat dit binnen de definitie van RVO valt, dan moet deze ook tegen 70%. Geen watersysteem, dan laten we het zo staan. Veilige optie: deze categorie schrappen. Maakt het voor de uitvoering makkelijker. </w:t>
      </w:r>
    </w:p>
  </w:comment>
  <w:comment w:id="89" w:author="Stralen, Kees van" w:date="2025-04-18T11:57:00Z" w:initials="KS">
    <w:p w14:paraId="177A501A" w14:textId="31EF43E4" w:rsidR="003A6B1E" w:rsidRDefault="003A6B1E" w:rsidP="003A6B1E">
      <w:pPr>
        <w:pStyle w:val="Tekstopmerking"/>
        <w:jc w:val="left"/>
      </w:pPr>
      <w:r>
        <w:rPr>
          <w:rStyle w:val="Verwijzingopmerking"/>
        </w:rPr>
        <w:annotationRef/>
      </w:r>
      <w:r>
        <w:t>Er uit halen ivm registratie bij RVO?</w:t>
      </w:r>
    </w:p>
  </w:comment>
  <w:comment w:id="90" w:author="Groenewoud, Amber" w:date="2025-04-29T14:02:00Z" w:initials="AG">
    <w:p w14:paraId="6FC3C76F" w14:textId="77777777" w:rsidR="003A6B1E" w:rsidRDefault="003A6B1E" w:rsidP="003A6B1E">
      <w:pPr>
        <w:pStyle w:val="Tekstopmerking"/>
        <w:jc w:val="left"/>
      </w:pPr>
      <w:r>
        <w:rPr>
          <w:rStyle w:val="Verwijzingopmerking"/>
        </w:rPr>
        <w:annotationRef/>
      </w:r>
      <w:r>
        <w:t xml:space="preserve">Nee. Want zolang ze dus nog een BRS hebben kan dit wel - ook al zijn ze voormalig boer. </w:t>
      </w:r>
    </w:p>
  </w:comment>
  <w:comment w:id="91" w:author="Groenewoud, Amber" w:date="2025-05-27T10:11:00Z" w:initials="AG">
    <w:p w14:paraId="6422B1D4" w14:textId="77777777" w:rsidR="0007158E" w:rsidRDefault="0007158E" w:rsidP="0007158E">
      <w:pPr>
        <w:pStyle w:val="Tekstopmerking"/>
        <w:jc w:val="left"/>
      </w:pPr>
      <w:r>
        <w:rPr>
          <w:rStyle w:val="Verwijzingopmerking"/>
        </w:rPr>
        <w:annotationRef/>
      </w:r>
      <w:r>
        <w:t xml:space="preserve">Afhankelijk van reactie RO over profijt (kwantitatief dus) dit wel/niet opnemen. </w:t>
      </w:r>
    </w:p>
  </w:comment>
  <w:comment w:id="92" w:author="Aafke Kamstra | SNN" w:date="2025-06-20T15:32:00Z" w:initials="AK">
    <w:p w14:paraId="4698A03D" w14:textId="77777777" w:rsidR="00912764" w:rsidRDefault="00912764" w:rsidP="00912764">
      <w:pPr>
        <w:pStyle w:val="Tekstopmerking"/>
        <w:jc w:val="left"/>
      </w:pPr>
      <w:r>
        <w:rPr>
          <w:rStyle w:val="Verwijzingopmerking"/>
        </w:rPr>
        <w:annotationRef/>
      </w:r>
      <w:r>
        <w:rPr>
          <w:highlight w:val="yellow"/>
        </w:rPr>
        <w:t xml:space="preserve">Wat ons betreft geen watersysteem, maar ook hierbij dezelfde opmerking. Leg het voor aan jullie deskundigen en op dat oordeel varen we. </w:t>
      </w:r>
    </w:p>
  </w:comment>
  <w:comment w:id="94" w:author="Stralen, Kees van" w:date="2025-01-23T11:00:00Z" w:initials="KS">
    <w:p w14:paraId="326C6531" w14:textId="103B36AF" w:rsidR="003A6B1E" w:rsidRDefault="003A6B1E" w:rsidP="003A6B1E">
      <w:pPr>
        <w:pStyle w:val="Tekstopmerking"/>
        <w:jc w:val="left"/>
      </w:pPr>
      <w:r>
        <w:rPr>
          <w:rStyle w:val="Verwijzingopmerking"/>
        </w:rPr>
        <w:annotationRef/>
      </w:r>
      <w:r>
        <w:t>In het kader van de Erfgoed Deal Greppelland zijn per landschapstype ontwerpen voor passend nieuw greppelland gemaakt. De kortste klap is denk ik om naar de notitie met deze ontwerpen te verwijzen.</w:t>
      </w:r>
    </w:p>
  </w:comment>
  <w:comment w:id="95" w:author="Groenewoud, Amber" w:date="2025-04-29T14:26:00Z" w:initials="AG">
    <w:p w14:paraId="1A7E17A0" w14:textId="77777777" w:rsidR="00EC6150" w:rsidRDefault="00EC6150" w:rsidP="00EC6150">
      <w:pPr>
        <w:pStyle w:val="Tekstopmerking"/>
        <w:jc w:val="left"/>
      </w:pPr>
      <w:r>
        <w:rPr>
          <w:rStyle w:val="Verwijzingopmerking"/>
        </w:rPr>
        <w:annotationRef/>
      </w:r>
      <w:r>
        <w:t xml:space="preserve">Dat hebben we hierboven nu gedaan, klopt dat? </w:t>
      </w:r>
    </w:p>
  </w:comment>
  <w:comment w:id="96" w:author="Stralen, Kees van" w:date="2025-05-20T16:18:00Z" w:initials="KS">
    <w:p w14:paraId="1894F2C5" w14:textId="77777777" w:rsidR="00AB7247" w:rsidRDefault="00AB7247" w:rsidP="00AB7247">
      <w:pPr>
        <w:pStyle w:val="Tekstopmerking"/>
        <w:jc w:val="left"/>
      </w:pPr>
      <w:r>
        <w:rPr>
          <w:rStyle w:val="Verwijzingopmerking"/>
        </w:rPr>
        <w:annotationRef/>
      </w:r>
      <w:r>
        <w:t>Ja</w:t>
      </w:r>
    </w:p>
  </w:comment>
  <w:comment w:id="97" w:author="Groenewoud, Amber" w:date="2025-05-22T16:25:00Z" w:initials="AG">
    <w:p w14:paraId="6156C9D7" w14:textId="77777777" w:rsidR="002A1CA0" w:rsidRDefault="002A1CA0" w:rsidP="002A1CA0">
      <w:pPr>
        <w:pStyle w:val="Tekstopmerking"/>
        <w:jc w:val="left"/>
      </w:pPr>
      <w:r>
        <w:rPr>
          <w:rStyle w:val="Verwijzingopmerking"/>
        </w:rPr>
        <w:annotationRef/>
      </w:r>
      <w:r>
        <w:t xml:space="preserve">@SNN of dit stukje tekst overal niet opnemen in deze lijst omdat het juist ook in artikel 14 al staat. </w:t>
      </w:r>
    </w:p>
  </w:comment>
  <w:comment w:id="98" w:author="Groenewoud, Amber" w:date="2025-06-11T08:56:00Z" w:initials="AG">
    <w:p w14:paraId="65835C15" w14:textId="77777777" w:rsidR="002368EE" w:rsidRDefault="002368EE" w:rsidP="002368EE">
      <w:pPr>
        <w:pStyle w:val="Tekstopmerking"/>
        <w:jc w:val="left"/>
      </w:pPr>
      <w:r>
        <w:rPr>
          <w:rStyle w:val="Verwijzingopmerking"/>
        </w:rPr>
        <w:annotationRef/>
      </w:r>
      <w:r>
        <w:t>?</w:t>
      </w:r>
    </w:p>
  </w:comment>
  <w:comment w:id="99" w:author="Groenewoud, Amber" w:date="2025-06-12T16:03:00Z" w:initials="AG">
    <w:p w14:paraId="50AA51B5" w14:textId="77777777" w:rsidR="00D81737" w:rsidRDefault="00D81737" w:rsidP="00D81737">
      <w:pPr>
        <w:pStyle w:val="Tekstopmerking"/>
        <w:jc w:val="left"/>
      </w:pPr>
      <w:r>
        <w:rPr>
          <w:rStyle w:val="Verwijzingopmerking"/>
        </w:rPr>
        <w:annotationRef/>
      </w:r>
      <w:r>
        <w:t xml:space="preserve">Laten staan, duidelijk. </w:t>
      </w:r>
    </w:p>
  </w:comment>
  <w:comment w:id="100" w:author="Groenewoud, Amber" w:date="2025-04-08T10:43:00Z" w:initials="AG">
    <w:p w14:paraId="6850EC0D" w14:textId="0F416B85" w:rsidR="003A6B1E" w:rsidRDefault="003A6B1E" w:rsidP="003A6B1E">
      <w:pPr>
        <w:pStyle w:val="Tekstopmerking"/>
        <w:jc w:val="left"/>
      </w:pPr>
      <w:r>
        <w:rPr>
          <w:rStyle w:val="Verwijzingopmerking"/>
        </w:rPr>
        <w:annotationRef/>
      </w:r>
      <w:r>
        <w:t>70%</w:t>
      </w:r>
    </w:p>
  </w:comment>
  <w:comment w:id="101" w:author="Groenewoud, Amber" w:date="2025-04-08T11:21:00Z" w:initials="AG">
    <w:p w14:paraId="037CA078" w14:textId="77777777" w:rsidR="003A6B1E" w:rsidRDefault="003A6B1E" w:rsidP="003A6B1E">
      <w:pPr>
        <w:pStyle w:val="Tekstopmerking"/>
        <w:jc w:val="left"/>
      </w:pPr>
      <w:r>
        <w:rPr>
          <w:rStyle w:val="Verwijzingopmerking"/>
        </w:rPr>
        <w:annotationRef/>
      </w:r>
      <w:r>
        <w:t xml:space="preserve">Alle maatregelen vanuit Wetterskip zijn waterkwantiteit geloof ik. Nagaan. </w:t>
      </w:r>
    </w:p>
  </w:comment>
  <w:comment w:id="102" w:author="Aafke Kamstra | SNN" w:date="2025-06-20T14:40:00Z" w:initials="AK">
    <w:p w14:paraId="44D79777" w14:textId="44849C46" w:rsidR="007F7BF0" w:rsidRDefault="007F7BF0" w:rsidP="007F7BF0">
      <w:pPr>
        <w:pStyle w:val="Tekstopmerking"/>
        <w:jc w:val="left"/>
      </w:pPr>
      <w:r>
        <w:rPr>
          <w:rStyle w:val="Verwijzingopmerking"/>
        </w:rPr>
        <w:annotationRef/>
      </w:r>
      <w:r>
        <w:t>Deze zijn in het maatregelfiche opgenomen als niet subsidiabele investeringen.</w:t>
      </w:r>
    </w:p>
  </w:comment>
  <w:comment w:id="103" w:author="Jos Naber | SNN" w:date="2025-06-05T15:41:00Z" w:initials="JN">
    <w:p w14:paraId="2B017288" w14:textId="5FFD1F42" w:rsidR="00060488" w:rsidRDefault="00060488" w:rsidP="00060488">
      <w:pPr>
        <w:pStyle w:val="Tekstopmerking"/>
        <w:jc w:val="left"/>
      </w:pPr>
      <w:r>
        <w:rPr>
          <w:rStyle w:val="Verwijzingopmerking"/>
        </w:rPr>
        <w:annotationRef/>
      </w:r>
      <w:r>
        <w:t>En b?</w:t>
      </w:r>
    </w:p>
  </w:comment>
  <w:comment w:id="104" w:author="Aafke Kamstra | SNN" w:date="2025-06-06T15:21:00Z" w:initials="AK">
    <w:p w14:paraId="321F68C3" w14:textId="77777777" w:rsidR="00C4292B" w:rsidRDefault="00C4292B" w:rsidP="00C4292B">
      <w:pPr>
        <w:pStyle w:val="Tekstopmerking"/>
        <w:jc w:val="left"/>
      </w:pPr>
      <w:r>
        <w:rPr>
          <w:rStyle w:val="Verwijzingopmerking"/>
        </w:rPr>
        <w:annotationRef/>
      </w:r>
      <w:r>
        <w:rPr>
          <w:b/>
          <w:bCs/>
        </w:rPr>
        <w:t xml:space="preserve">Artikel 10 </w:t>
      </w:r>
    </w:p>
    <w:p w14:paraId="1038FB50" w14:textId="77777777" w:rsidR="00C4292B" w:rsidRDefault="00C4292B" w:rsidP="00C4292B">
      <w:pPr>
        <w:pStyle w:val="Tekstopmerking"/>
        <w:jc w:val="left"/>
      </w:pPr>
      <w:r>
        <w:t xml:space="preserve">Subsidievereisten aanvraag Onderdeel l. Voor de bepaling met betrekking tot maatregel 1 uit bijlage 1, dat dient te worden aangetoond dat het dorp of het buurtschap op het moment van de aanvraag niet meer dan 10.000 inwoners heeft, is gekozen omdat grotere kernen minder verweven zijn met het cultuurlandschap. Het aantonen van dit inwonertal kan op basis van cijfers van de gemeente of op basis van andere informatie (dorpswebsite, Wikipedia) waarin dit aannemelijk wordt gemaakt. </w:t>
      </w:r>
    </w:p>
  </w:comment>
  <w:comment w:id="105" w:author="Groenewoud, Amber" w:date="2025-06-11T08:57:00Z" w:initials="AG">
    <w:p w14:paraId="52BEB4E5" w14:textId="77777777" w:rsidR="00AE031B" w:rsidRDefault="00AE031B" w:rsidP="00AE031B">
      <w:pPr>
        <w:pStyle w:val="Tekstopmerking"/>
        <w:jc w:val="left"/>
      </w:pPr>
      <w:r>
        <w:rPr>
          <w:rStyle w:val="Verwijzingopmerking"/>
        </w:rPr>
        <w:annotationRef/>
      </w:r>
      <w:r>
        <w:t xml:space="preserve">Dit wil je erin hebben denk ik? </w:t>
      </w:r>
    </w:p>
  </w:comment>
  <w:comment w:id="121" w:author="Aafke Kamstra | SNN" w:date="2025-06-06T15:10:00Z" w:initials="AK">
    <w:p w14:paraId="780B71B2" w14:textId="31EB9B32" w:rsidR="0018517D" w:rsidRDefault="0018517D" w:rsidP="0018517D">
      <w:pPr>
        <w:pStyle w:val="Tekstopmerking"/>
        <w:jc w:val="left"/>
      </w:pPr>
      <w:r>
        <w:rPr>
          <w:rStyle w:val="Verwijzingopmerking"/>
        </w:rPr>
        <w:annotationRef/>
      </w:r>
      <w:r>
        <w:t>Maximaal 50 punten te behalen. De weigeringsgrond sub f is 30 punten.</w:t>
      </w:r>
    </w:p>
  </w:comment>
  <w:comment w:id="122" w:author="Aafke Kamstra | SNN" w:date="2025-06-06T15:11:00Z" w:initials="AK">
    <w:p w14:paraId="7710E985" w14:textId="77777777" w:rsidR="00785C7A" w:rsidRDefault="00785C7A" w:rsidP="00785C7A">
      <w:pPr>
        <w:pStyle w:val="Tekstopmerking"/>
        <w:jc w:val="left"/>
      </w:pPr>
      <w:r>
        <w:rPr>
          <w:rStyle w:val="Verwijzingopmerking"/>
        </w:rPr>
        <w:annotationRef/>
      </w:r>
      <w:r>
        <w:t>Zie eerder.</w:t>
      </w:r>
    </w:p>
  </w:comment>
  <w:comment w:id="124" w:author="Groenewoud, Amber" w:date="2025-06-12T16:09:00Z" w:initials="AG">
    <w:p w14:paraId="0E4587AC" w14:textId="77777777" w:rsidR="00B36BD6" w:rsidRDefault="00B36BD6" w:rsidP="00B36BD6">
      <w:pPr>
        <w:pStyle w:val="Tekstopmerking"/>
        <w:jc w:val="left"/>
      </w:pPr>
      <w:r>
        <w:rPr>
          <w:rStyle w:val="Verwijzingopmerking"/>
        </w:rPr>
        <w:annotationRef/>
      </w:r>
      <w:r>
        <w:t xml:space="preserve">Onderbouwing onder artikel 10 opnemen.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E25AA67" w15:done="1"/>
  <w15:commentEx w15:paraId="5956320D" w15:done="1"/>
  <w15:commentEx w15:paraId="57F9AE38" w15:done="1"/>
  <w15:commentEx w15:paraId="770552CC" w15:done="1"/>
  <w15:commentEx w15:paraId="29326B75" w15:done="0"/>
  <w15:commentEx w15:paraId="03CFFB99" w15:paraIdParent="29326B75" w15:done="0"/>
  <w15:commentEx w15:paraId="2AD70F26" w15:paraIdParent="29326B75" w15:done="0"/>
  <w15:commentEx w15:paraId="619F058C" w15:done="0"/>
  <w15:commentEx w15:paraId="57B022E8" w15:paraIdParent="619F058C" w15:done="0"/>
  <w15:commentEx w15:paraId="2E9C9FC0" w15:paraIdParent="619F058C" w15:done="0"/>
  <w15:commentEx w15:paraId="4FFFACCE" w15:paraIdParent="619F058C" w15:done="0"/>
  <w15:commentEx w15:paraId="0C7CDA7D" w15:done="1"/>
  <w15:commentEx w15:paraId="31583581" w15:paraIdParent="0C7CDA7D" w15:done="1"/>
  <w15:commentEx w15:paraId="6D191136" w15:paraIdParent="0C7CDA7D" w15:done="1"/>
  <w15:commentEx w15:paraId="61B0350D" w15:done="1"/>
  <w15:commentEx w15:paraId="06878930" w15:paraIdParent="61B0350D" w15:done="1"/>
  <w15:commentEx w15:paraId="6BA463A9" w15:done="1"/>
  <w15:commentEx w15:paraId="6690F6F9" w15:paraIdParent="6BA463A9" w15:done="1"/>
  <w15:commentEx w15:paraId="5019BF70" w15:done="1"/>
  <w15:commentEx w15:paraId="30A18237" w15:done="1"/>
  <w15:commentEx w15:paraId="65A396A1" w15:paraIdParent="30A18237" w15:done="1"/>
  <w15:commentEx w15:paraId="7A7A812A" w15:done="1"/>
  <w15:commentEx w15:paraId="782FD293" w15:paraIdParent="7A7A812A" w15:done="1"/>
  <w15:commentEx w15:paraId="4C767FE4" w15:paraIdParent="7A7A812A" w15:done="1"/>
  <w15:commentEx w15:paraId="5BEF5AFC" w15:paraIdParent="7A7A812A" w15:done="1"/>
  <w15:commentEx w15:paraId="2FC35813" w15:paraIdParent="7A7A812A" w15:done="1"/>
  <w15:commentEx w15:paraId="0516CEF5" w15:done="0"/>
  <w15:commentEx w15:paraId="4E97D4A4" w15:done="1"/>
  <w15:commentEx w15:paraId="51457AD4" w15:paraIdParent="4E97D4A4" w15:done="1"/>
  <w15:commentEx w15:paraId="3357517A" w15:done="1"/>
  <w15:commentEx w15:paraId="1F6C288F" w15:paraIdParent="3357517A" w15:done="1"/>
  <w15:commentEx w15:paraId="3B51F8BF" w15:paraIdParent="3357517A" w15:done="1"/>
  <w15:commentEx w15:paraId="4473D569" w15:done="1"/>
  <w15:commentEx w15:paraId="031D8FBE" w15:paraIdParent="4473D569" w15:done="1"/>
  <w15:commentEx w15:paraId="1BB6F34F" w15:paraIdParent="4473D569" w15:done="1"/>
  <w15:commentEx w15:paraId="7C16B3A1" w15:done="1"/>
  <w15:commentEx w15:paraId="2AE13838" w15:paraIdParent="7C16B3A1" w15:done="1"/>
  <w15:commentEx w15:paraId="4541B7D7" w15:done="1"/>
  <w15:commentEx w15:paraId="3B7CE649" w15:paraIdParent="4541B7D7" w15:done="1"/>
  <w15:commentEx w15:paraId="5DCAEF90" w15:done="1"/>
  <w15:commentEx w15:paraId="0ACCDCB7" w15:paraIdParent="5DCAEF90" w15:done="1"/>
  <w15:commentEx w15:paraId="304E8A03" w15:paraIdParent="5DCAEF90" w15:done="1"/>
  <w15:commentEx w15:paraId="07D6200F" w15:done="0"/>
  <w15:commentEx w15:paraId="2627D7D1" w15:paraIdParent="07D6200F" w15:done="0"/>
  <w15:commentEx w15:paraId="1D65E759" w15:done="1"/>
  <w15:commentEx w15:paraId="4096C8A9" w15:paraIdParent="1D65E759" w15:done="1"/>
  <w15:commentEx w15:paraId="25B024B7" w15:paraIdParent="1D65E759" w15:done="1"/>
  <w15:commentEx w15:paraId="5810E606" w15:done="0"/>
  <w15:commentEx w15:paraId="17E4F7C3" w15:done="1"/>
  <w15:commentEx w15:paraId="4E2787B9" w15:paraIdParent="17E4F7C3" w15:done="1"/>
  <w15:commentEx w15:paraId="582F2D13" w15:done="1"/>
  <w15:commentEx w15:paraId="4D698300" w15:done="1"/>
  <w15:commentEx w15:paraId="63D3782E" w15:done="1"/>
  <w15:commentEx w15:paraId="7017DC57" w15:paraIdParent="63D3782E" w15:done="1"/>
  <w15:commentEx w15:paraId="77955581" w15:done="1"/>
  <w15:commentEx w15:paraId="51100755" w15:paraIdParent="77955581" w15:done="1"/>
  <w15:commentEx w15:paraId="7E1DA100" w15:done="0"/>
  <w15:commentEx w15:paraId="29807E3F" w15:done="0"/>
  <w15:commentEx w15:paraId="177A501A" w15:done="1"/>
  <w15:commentEx w15:paraId="6FC3C76F" w15:paraIdParent="177A501A" w15:done="1"/>
  <w15:commentEx w15:paraId="6422B1D4" w15:done="1"/>
  <w15:commentEx w15:paraId="4698A03D" w15:done="0"/>
  <w15:commentEx w15:paraId="326C6531" w15:done="1"/>
  <w15:commentEx w15:paraId="1A7E17A0" w15:paraIdParent="326C6531" w15:done="1"/>
  <w15:commentEx w15:paraId="1894F2C5" w15:paraIdParent="326C6531" w15:done="1"/>
  <w15:commentEx w15:paraId="6156C9D7" w15:done="1"/>
  <w15:commentEx w15:paraId="65835C15" w15:paraIdParent="6156C9D7" w15:done="1"/>
  <w15:commentEx w15:paraId="50AA51B5" w15:paraIdParent="6156C9D7" w15:done="1"/>
  <w15:commentEx w15:paraId="6850EC0D" w15:done="1"/>
  <w15:commentEx w15:paraId="037CA078" w15:paraIdParent="6850EC0D" w15:done="1"/>
  <w15:commentEx w15:paraId="44D79777" w15:done="0"/>
  <w15:commentEx w15:paraId="2B017288" w15:done="1"/>
  <w15:commentEx w15:paraId="1038FB50" w15:done="1"/>
  <w15:commentEx w15:paraId="52BEB4E5" w15:paraIdParent="1038FB50" w15:done="1"/>
  <w15:commentEx w15:paraId="780B71B2" w15:done="1"/>
  <w15:commentEx w15:paraId="7710E985" w15:done="1"/>
  <w15:commentEx w15:paraId="0E4587A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2B9DD4" w16cex:dateUtc="2025-04-18T09:59:00Z"/>
  <w16cex:commentExtensible w16cex:durableId="3813A1DD" w16cex:dateUtc="2025-06-05T14:04:00Z"/>
  <w16cex:commentExtensible w16cex:durableId="2AB9C558" w16cex:dateUtc="2025-06-05T14:03:00Z"/>
  <w16cex:commentExtensible w16cex:durableId="383ABD55" w16cex:dateUtc="2025-06-04T12:51:00Z"/>
  <w16cex:commentExtensible w16cex:durableId="6707D95F" w16cex:dateUtc="2025-06-05T14:05:00Z"/>
  <w16cex:commentExtensible w16cex:durableId="6C44EFED" w16cex:dateUtc="2025-06-11T06:52:00Z"/>
  <w16cex:commentExtensible w16cex:durableId="4A57F0B8" w16cex:dateUtc="2025-06-13T06:25:00Z"/>
  <w16cex:commentExtensible w16cex:durableId="4D766315" w16cex:dateUtc="2025-05-21T14:47:00Z"/>
  <w16cex:commentExtensible w16cex:durableId="4FED4A36" w16cex:dateUtc="2025-05-27T08:46:00Z"/>
  <w16cex:commentExtensible w16cex:durableId="6AC61EAC" w16cex:dateUtc="2025-06-11T06:53:00Z"/>
  <w16cex:commentExtensible w16cex:durableId="289B9ACB" w16cex:dateUtc="2025-06-13T06:26:00Z"/>
  <w16cex:commentExtensible w16cex:durableId="3EDFCBD6" w16cex:dateUtc="2025-05-27T08:10:00Z"/>
  <w16cex:commentExtensible w16cex:durableId="132B3F22" w16cex:dateUtc="2025-06-12T07:52:00Z"/>
  <w16cex:commentExtensible w16cex:durableId="67EA82E7" w16cex:dateUtc="2025-06-13T06:26:00Z"/>
  <w16cex:commentExtensible w16cex:durableId="4F88339A" w16cex:dateUtc="2025-04-18T09:20:00Z"/>
  <w16cex:commentExtensible w16cex:durableId="3F4EDB1B" w16cex:dateUtc="2025-05-20T09:41:00Z"/>
  <w16cex:commentExtensible w16cex:durableId="642F003C" w16cex:dateUtc="2025-05-20T10:24:00Z"/>
  <w16cex:commentExtensible w16cex:durableId="5E375AA9" w16cex:dateUtc="2025-05-26T13:22:00Z"/>
  <w16cex:commentExtensible w16cex:durableId="19638F11" w16cex:dateUtc="2025-06-05T12:20:00Z"/>
  <w16cex:commentExtensible w16cex:durableId="4144F613" w16cex:dateUtc="2025-06-06T13:07:00Z"/>
  <w16cex:commentExtensible w16cex:durableId="08650332" w16cex:dateUtc="2025-06-10T08:11:00Z"/>
  <w16cex:commentExtensible w16cex:durableId="7E0981C5" w16cex:dateUtc="2025-06-05T11:52:00Z"/>
  <w16cex:commentExtensible w16cex:durableId="381C3EC8" w16cex:dateUtc="2025-06-10T08:20:00Z"/>
  <w16cex:commentExtensible w16cex:durableId="3253DDE1" w16cex:dateUtc="2025-06-10T08:20:00Z"/>
  <w16cex:commentExtensible w16cex:durableId="4FFB5E4E" w16cex:dateUtc="2025-06-10T08:26:00Z"/>
  <w16cex:commentExtensible w16cex:durableId="0D9CD88A" w16cex:dateUtc="2025-06-12T13:39:00Z"/>
  <w16cex:commentExtensible w16cex:durableId="6236AE75" w16cex:dateUtc="2025-06-20T14:26:00Z"/>
  <w16cex:commentExtensible w16cex:durableId="1BAB4169" w16cex:dateUtc="2025-04-18T09:41:00Z"/>
  <w16cex:commentExtensible w16cex:durableId="47268BA6" w16cex:dateUtc="2025-04-29T12:21:00Z"/>
  <w16cex:commentExtensible w16cex:durableId="73B295DA" w16cex:dateUtc="2025-06-06T13:17:00Z"/>
  <w16cex:commentExtensible w16cex:durableId="39C54821" w16cex:dateUtc="2025-06-10T08:21:00Z"/>
  <w16cex:commentExtensible w16cex:durableId="77072516" w16cex:dateUtc="2025-06-12T13:42:00Z"/>
  <w16cex:commentExtensible w16cex:durableId="67885805" w16cex:dateUtc="2025-05-20T09:49:00Z"/>
  <w16cex:commentExtensible w16cex:durableId="2347899E" w16cex:dateUtc="2025-06-11T06:55:00Z"/>
  <w16cex:commentExtensible w16cex:durableId="6491A811" w16cex:dateUtc="2025-06-12T13:43:00Z"/>
  <w16cex:commentExtensible w16cex:durableId="791C3801" w16cex:dateUtc="2025-05-20T09:52:00Z"/>
  <w16cex:commentExtensible w16cex:durableId="00B5C121" w16cex:dateUtc="2025-05-20T13:43:00Z"/>
  <w16cex:commentExtensible w16cex:durableId="4428929D" w16cex:dateUtc="2025-06-06T13:19:00Z"/>
  <w16cex:commentExtensible w16cex:durableId="60F2D82C" w16cex:dateUtc="2025-06-10T08:27:00Z"/>
  <w16cex:commentExtensible w16cex:durableId="4E5E25A5" w16cex:dateUtc="2025-06-05T12:26:00Z"/>
  <w16cex:commentExtensible w16cex:durableId="73AB5EB8" w16cex:dateUtc="2025-06-10T08:29:00Z"/>
  <w16cex:commentExtensible w16cex:durableId="4919C69F" w16cex:dateUtc="2025-06-12T07:53:00Z"/>
  <w16cex:commentExtensible w16cex:durableId="330ADE3B" w16cex:dateUtc="2025-06-20T14:21:00Z"/>
  <w16cex:commentExtensible w16cex:durableId="0ADC3A2A" w16cex:dateUtc="2025-06-20T14:22:00Z"/>
  <w16cex:commentExtensible w16cex:durableId="4EE47A1B" w16cex:dateUtc="2025-06-05T12:27:00Z"/>
  <w16cex:commentExtensible w16cex:durableId="251A8DEB" w16cex:dateUtc="2025-06-10T08:29:00Z"/>
  <w16cex:commentExtensible w16cex:durableId="7C36E76E" w16cex:dateUtc="2025-06-12T13:50:00Z"/>
  <w16cex:commentExtensible w16cex:durableId="1E31DC05" w16cex:dateUtc="2025-06-20T14:56:00Z"/>
  <w16cex:commentExtensible w16cex:durableId="47666AFB" w16cex:dateUtc="2025-06-05T12:28:00Z"/>
  <w16cex:commentExtensible w16cex:durableId="0B1DC00E" w16cex:dateUtc="2025-06-10T08:30:00Z"/>
  <w16cex:commentExtensible w16cex:durableId="10CCB287" w16cex:dateUtc="2025-06-06T13:30:00Z"/>
  <w16cex:commentExtensible w16cex:durableId="5BF62EFD" w16cex:dateUtc="2025-06-06T13:41:00Z"/>
  <w16cex:commentExtensible w16cex:durableId="3E601C9A" w16cex:dateUtc="2025-06-06T13:42:00Z"/>
  <w16cex:commentExtensible w16cex:durableId="117D9365" w16cex:dateUtc="2025-06-10T08:33:00Z"/>
  <w16cex:commentExtensible w16cex:durableId="04D0A77C" w16cex:dateUtc="2025-04-08T09:17:00Z"/>
  <w16cex:commentExtensible w16cex:durableId="6640D938" w16cex:dateUtc="2025-05-20T09:43:00Z"/>
  <w16cex:commentExtensible w16cex:durableId="5378144A" w16cex:dateUtc="2025-06-20T15:19:00Z"/>
  <w16cex:commentExtensible w16cex:durableId="5634D1D2" w16cex:dateUtc="2025-06-20T15:19:00Z"/>
  <w16cex:commentExtensible w16cex:durableId="67FF1128" w16cex:dateUtc="2025-04-18T09:57:00Z"/>
  <w16cex:commentExtensible w16cex:durableId="29BF8953" w16cex:dateUtc="2025-04-29T12:02:00Z"/>
  <w16cex:commentExtensible w16cex:durableId="78948C2E" w16cex:dateUtc="2025-05-27T08:11:00Z"/>
  <w16cex:commentExtensible w16cex:durableId="726A28DC" w16cex:dateUtc="2025-06-20T13:32:00Z"/>
  <w16cex:commentExtensible w16cex:durableId="52981F89" w16cex:dateUtc="2025-01-23T10:00:00Z"/>
  <w16cex:commentExtensible w16cex:durableId="4FA1D636" w16cex:dateUtc="2025-04-29T12:26:00Z"/>
  <w16cex:commentExtensible w16cex:durableId="2F4D25F2" w16cex:dateUtc="2025-05-20T14:18:00Z"/>
  <w16cex:commentExtensible w16cex:durableId="453DD995" w16cex:dateUtc="2025-05-22T14:25:00Z"/>
  <w16cex:commentExtensible w16cex:durableId="58FF4513" w16cex:dateUtc="2025-06-11T06:56:00Z"/>
  <w16cex:commentExtensible w16cex:durableId="7D4BAF2A" w16cex:dateUtc="2025-06-12T14:03:00Z"/>
  <w16cex:commentExtensible w16cex:durableId="0A919FE7" w16cex:dateUtc="2025-04-08T08:43:00Z"/>
  <w16cex:commentExtensible w16cex:durableId="352481D1" w16cex:dateUtc="2025-04-08T09:21:00Z"/>
  <w16cex:commentExtensible w16cex:durableId="77B60EDF" w16cex:dateUtc="2025-06-20T12:40:00Z"/>
  <w16cex:commentExtensible w16cex:durableId="4000A081" w16cex:dateUtc="2025-06-05T13:41:00Z"/>
  <w16cex:commentExtensible w16cex:durableId="26BA0593" w16cex:dateUtc="2025-06-06T13:21:00Z"/>
  <w16cex:commentExtensible w16cex:durableId="516321EC" w16cex:dateUtc="2025-06-11T06:57:00Z"/>
  <w16cex:commentExtensible w16cex:durableId="580A29BB" w16cex:dateUtc="2025-06-06T13:10:00Z"/>
  <w16cex:commentExtensible w16cex:durableId="26B26D11" w16cex:dateUtc="2025-06-06T13:11:00Z"/>
  <w16cex:commentExtensible w16cex:durableId="222DF36E" w16cex:dateUtc="2025-06-12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E25AA67" w16cid:durableId="302B9DD4"/>
  <w16cid:commentId w16cid:paraId="5956320D" w16cid:durableId="3813A1DD"/>
  <w16cid:commentId w16cid:paraId="57F9AE38" w16cid:durableId="2AB9C558"/>
  <w16cid:commentId w16cid:paraId="770552CC" w16cid:durableId="383ABD55"/>
  <w16cid:commentId w16cid:paraId="29326B75" w16cid:durableId="6707D95F"/>
  <w16cid:commentId w16cid:paraId="03CFFB99" w16cid:durableId="6C44EFED"/>
  <w16cid:commentId w16cid:paraId="2AD70F26" w16cid:durableId="4A57F0B8"/>
  <w16cid:commentId w16cid:paraId="619F058C" w16cid:durableId="4D766315"/>
  <w16cid:commentId w16cid:paraId="57B022E8" w16cid:durableId="4FED4A36"/>
  <w16cid:commentId w16cid:paraId="2E9C9FC0" w16cid:durableId="6AC61EAC"/>
  <w16cid:commentId w16cid:paraId="4FFFACCE" w16cid:durableId="289B9ACB"/>
  <w16cid:commentId w16cid:paraId="0C7CDA7D" w16cid:durableId="3EDFCBD6"/>
  <w16cid:commentId w16cid:paraId="31583581" w16cid:durableId="132B3F22"/>
  <w16cid:commentId w16cid:paraId="6D191136" w16cid:durableId="67EA82E7"/>
  <w16cid:commentId w16cid:paraId="61B0350D" w16cid:durableId="4F88339A"/>
  <w16cid:commentId w16cid:paraId="06878930" w16cid:durableId="3F4EDB1B"/>
  <w16cid:commentId w16cid:paraId="6BA463A9" w16cid:durableId="642F003C"/>
  <w16cid:commentId w16cid:paraId="6690F6F9" w16cid:durableId="5E375AA9"/>
  <w16cid:commentId w16cid:paraId="5019BF70" w16cid:durableId="19638F11"/>
  <w16cid:commentId w16cid:paraId="30A18237" w16cid:durableId="4144F613"/>
  <w16cid:commentId w16cid:paraId="65A396A1" w16cid:durableId="08650332"/>
  <w16cid:commentId w16cid:paraId="7A7A812A" w16cid:durableId="7E0981C5"/>
  <w16cid:commentId w16cid:paraId="782FD293" w16cid:durableId="381C3EC8"/>
  <w16cid:commentId w16cid:paraId="4C767FE4" w16cid:durableId="3253DDE1"/>
  <w16cid:commentId w16cid:paraId="5BEF5AFC" w16cid:durableId="4FFB5E4E"/>
  <w16cid:commentId w16cid:paraId="2FC35813" w16cid:durableId="0D9CD88A"/>
  <w16cid:commentId w16cid:paraId="0516CEF5" w16cid:durableId="6236AE75"/>
  <w16cid:commentId w16cid:paraId="4E97D4A4" w16cid:durableId="1BAB4169"/>
  <w16cid:commentId w16cid:paraId="51457AD4" w16cid:durableId="47268BA6"/>
  <w16cid:commentId w16cid:paraId="3357517A" w16cid:durableId="73B295DA"/>
  <w16cid:commentId w16cid:paraId="1F6C288F" w16cid:durableId="39C54821"/>
  <w16cid:commentId w16cid:paraId="3B51F8BF" w16cid:durableId="77072516"/>
  <w16cid:commentId w16cid:paraId="4473D569" w16cid:durableId="67885805"/>
  <w16cid:commentId w16cid:paraId="031D8FBE" w16cid:durableId="2347899E"/>
  <w16cid:commentId w16cid:paraId="1BB6F34F" w16cid:durableId="6491A811"/>
  <w16cid:commentId w16cid:paraId="7C16B3A1" w16cid:durableId="791C3801"/>
  <w16cid:commentId w16cid:paraId="2AE13838" w16cid:durableId="00B5C121"/>
  <w16cid:commentId w16cid:paraId="4541B7D7" w16cid:durableId="4428929D"/>
  <w16cid:commentId w16cid:paraId="3B7CE649" w16cid:durableId="60F2D82C"/>
  <w16cid:commentId w16cid:paraId="5DCAEF90" w16cid:durableId="4E5E25A5"/>
  <w16cid:commentId w16cid:paraId="0ACCDCB7" w16cid:durableId="73AB5EB8"/>
  <w16cid:commentId w16cid:paraId="304E8A03" w16cid:durableId="4919C69F"/>
  <w16cid:commentId w16cid:paraId="07D6200F" w16cid:durableId="330ADE3B"/>
  <w16cid:commentId w16cid:paraId="2627D7D1" w16cid:durableId="0ADC3A2A"/>
  <w16cid:commentId w16cid:paraId="1D65E759" w16cid:durableId="4EE47A1B"/>
  <w16cid:commentId w16cid:paraId="4096C8A9" w16cid:durableId="251A8DEB"/>
  <w16cid:commentId w16cid:paraId="25B024B7" w16cid:durableId="7C36E76E"/>
  <w16cid:commentId w16cid:paraId="5810E606" w16cid:durableId="1E31DC05"/>
  <w16cid:commentId w16cid:paraId="17E4F7C3" w16cid:durableId="47666AFB"/>
  <w16cid:commentId w16cid:paraId="4E2787B9" w16cid:durableId="0B1DC00E"/>
  <w16cid:commentId w16cid:paraId="582F2D13" w16cid:durableId="10CCB287"/>
  <w16cid:commentId w16cid:paraId="4D698300" w16cid:durableId="5BF62EFD"/>
  <w16cid:commentId w16cid:paraId="63D3782E" w16cid:durableId="3E601C9A"/>
  <w16cid:commentId w16cid:paraId="7017DC57" w16cid:durableId="117D9365"/>
  <w16cid:commentId w16cid:paraId="77955581" w16cid:durableId="04D0A77C"/>
  <w16cid:commentId w16cid:paraId="51100755" w16cid:durableId="6640D938"/>
  <w16cid:commentId w16cid:paraId="7E1DA100" w16cid:durableId="5378144A"/>
  <w16cid:commentId w16cid:paraId="29807E3F" w16cid:durableId="5634D1D2"/>
  <w16cid:commentId w16cid:paraId="177A501A" w16cid:durableId="67FF1128"/>
  <w16cid:commentId w16cid:paraId="6FC3C76F" w16cid:durableId="29BF8953"/>
  <w16cid:commentId w16cid:paraId="6422B1D4" w16cid:durableId="78948C2E"/>
  <w16cid:commentId w16cid:paraId="4698A03D" w16cid:durableId="726A28DC"/>
  <w16cid:commentId w16cid:paraId="326C6531" w16cid:durableId="52981F89"/>
  <w16cid:commentId w16cid:paraId="1A7E17A0" w16cid:durableId="4FA1D636"/>
  <w16cid:commentId w16cid:paraId="1894F2C5" w16cid:durableId="2F4D25F2"/>
  <w16cid:commentId w16cid:paraId="6156C9D7" w16cid:durableId="453DD995"/>
  <w16cid:commentId w16cid:paraId="65835C15" w16cid:durableId="58FF4513"/>
  <w16cid:commentId w16cid:paraId="50AA51B5" w16cid:durableId="7D4BAF2A"/>
  <w16cid:commentId w16cid:paraId="6850EC0D" w16cid:durableId="0A919FE7"/>
  <w16cid:commentId w16cid:paraId="037CA078" w16cid:durableId="352481D1"/>
  <w16cid:commentId w16cid:paraId="44D79777" w16cid:durableId="77B60EDF"/>
  <w16cid:commentId w16cid:paraId="2B017288" w16cid:durableId="4000A081"/>
  <w16cid:commentId w16cid:paraId="1038FB50" w16cid:durableId="26BA0593"/>
  <w16cid:commentId w16cid:paraId="52BEB4E5" w16cid:durableId="516321EC"/>
  <w16cid:commentId w16cid:paraId="780B71B2" w16cid:durableId="580A29BB"/>
  <w16cid:commentId w16cid:paraId="7710E985" w16cid:durableId="26B26D11"/>
  <w16cid:commentId w16cid:paraId="0E4587AC" w16cid:durableId="222DF36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utura Book">
    <w:altName w:val="Century Gothic"/>
    <w:charset w:val="00"/>
    <w:family w:val="swiss"/>
    <w:pitch w:val="variable"/>
    <w:sig w:usb0="80000027" w:usb1="00000040" w:usb2="00000000" w:usb3="00000000" w:csb0="00000011" w:csb1="00000000"/>
  </w:font>
  <w:font w:name="Segoe UI">
    <w:panose1 w:val="020B0502040204020203"/>
    <w:charset w:val="00"/>
    <w:family w:val="swiss"/>
    <w:pitch w:val="variable"/>
    <w:sig w:usb0="E4002EFF" w:usb1="C000E47F" w:usb2="00000009" w:usb3="00000000" w:csb0="000001FF" w:csb1="00000000"/>
  </w:font>
  <w:font w:name="&quot;Times New Roman&quot;,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41FAC"/>
    <w:multiLevelType w:val="hybridMultilevel"/>
    <w:tmpl w:val="63005B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995ABB"/>
    <w:multiLevelType w:val="hybridMultilevel"/>
    <w:tmpl w:val="0600A9EE"/>
    <w:lvl w:ilvl="0" w:tplc="FE5EF66E">
      <w:start w:val="1"/>
      <w:numFmt w:val="lowerLetter"/>
      <w:lvlText w:val="%1."/>
      <w:lvlJc w:val="left"/>
      <w:pPr>
        <w:ind w:left="720" w:hanging="360"/>
      </w:pPr>
    </w:lvl>
    <w:lvl w:ilvl="1" w:tplc="B546B9DA">
      <w:start w:val="1"/>
      <w:numFmt w:val="bullet"/>
      <w:lvlText w:val=""/>
      <w:lvlJc w:val="left"/>
      <w:pPr>
        <w:ind w:left="720" w:hanging="360"/>
      </w:pPr>
      <w:rPr>
        <w:rFonts w:ascii="Symbol" w:hAnsi="Symbol"/>
      </w:rPr>
    </w:lvl>
    <w:lvl w:ilvl="2" w:tplc="851625D4">
      <w:start w:val="1"/>
      <w:numFmt w:val="lowerLetter"/>
      <w:lvlText w:val="%3."/>
      <w:lvlJc w:val="left"/>
      <w:pPr>
        <w:ind w:left="720" w:hanging="360"/>
      </w:pPr>
    </w:lvl>
    <w:lvl w:ilvl="3" w:tplc="8FC029FC">
      <w:start w:val="1"/>
      <w:numFmt w:val="lowerLetter"/>
      <w:lvlText w:val="%4."/>
      <w:lvlJc w:val="left"/>
      <w:pPr>
        <w:ind w:left="720" w:hanging="360"/>
      </w:pPr>
    </w:lvl>
    <w:lvl w:ilvl="4" w:tplc="2326ECA4">
      <w:start w:val="1"/>
      <w:numFmt w:val="lowerLetter"/>
      <w:lvlText w:val="%5."/>
      <w:lvlJc w:val="left"/>
      <w:pPr>
        <w:ind w:left="720" w:hanging="360"/>
      </w:pPr>
    </w:lvl>
    <w:lvl w:ilvl="5" w:tplc="CF7E9B58">
      <w:start w:val="1"/>
      <w:numFmt w:val="lowerLetter"/>
      <w:lvlText w:val="%6."/>
      <w:lvlJc w:val="left"/>
      <w:pPr>
        <w:ind w:left="720" w:hanging="360"/>
      </w:pPr>
    </w:lvl>
    <w:lvl w:ilvl="6" w:tplc="FFC605F4">
      <w:start w:val="1"/>
      <w:numFmt w:val="lowerLetter"/>
      <w:lvlText w:val="%7."/>
      <w:lvlJc w:val="left"/>
      <w:pPr>
        <w:ind w:left="720" w:hanging="360"/>
      </w:pPr>
    </w:lvl>
    <w:lvl w:ilvl="7" w:tplc="DA847BB8">
      <w:start w:val="1"/>
      <w:numFmt w:val="lowerLetter"/>
      <w:lvlText w:val="%8."/>
      <w:lvlJc w:val="left"/>
      <w:pPr>
        <w:ind w:left="720" w:hanging="360"/>
      </w:pPr>
    </w:lvl>
    <w:lvl w:ilvl="8" w:tplc="A4583890">
      <w:start w:val="1"/>
      <w:numFmt w:val="lowerLetter"/>
      <w:lvlText w:val="%9."/>
      <w:lvlJc w:val="left"/>
      <w:pPr>
        <w:ind w:left="720" w:hanging="360"/>
      </w:pPr>
    </w:lvl>
  </w:abstractNum>
  <w:abstractNum w:abstractNumId="2" w15:restartNumberingAfterBreak="0">
    <w:nsid w:val="0CE27554"/>
    <w:multiLevelType w:val="hybridMultilevel"/>
    <w:tmpl w:val="D5606866"/>
    <w:lvl w:ilvl="0" w:tplc="0413000F">
      <w:start w:val="1"/>
      <w:numFmt w:val="decimal"/>
      <w:lvlText w:val="%1."/>
      <w:lvlJc w:val="left"/>
      <w:pPr>
        <w:ind w:left="786" w:hanging="360"/>
      </w:p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3" w15:restartNumberingAfterBreak="0">
    <w:nsid w:val="0F5E3217"/>
    <w:multiLevelType w:val="hybridMultilevel"/>
    <w:tmpl w:val="FF68BF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1B67EB"/>
    <w:multiLevelType w:val="hybridMultilevel"/>
    <w:tmpl w:val="48D464E4"/>
    <w:lvl w:ilvl="0" w:tplc="04130001">
      <w:start w:val="1"/>
      <w:numFmt w:val="bullet"/>
      <w:lvlText w:val=""/>
      <w:lvlJc w:val="left"/>
      <w:pPr>
        <w:ind w:left="720" w:hanging="360"/>
      </w:pPr>
      <w:rPr>
        <w:rFonts w:ascii="Symbol" w:hAnsi="Symbol" w:hint="default"/>
      </w:rPr>
    </w:lvl>
    <w:lvl w:ilvl="1" w:tplc="F7F05798">
      <w:numFmt w:val="bullet"/>
      <w:lvlText w:val="-"/>
      <w:lvlJc w:val="left"/>
      <w:pPr>
        <w:ind w:left="1440" w:hanging="360"/>
      </w:pPr>
      <w:rPr>
        <w:rFonts w:ascii="Calibri" w:eastAsia="Times New Roman"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18300A8"/>
    <w:multiLevelType w:val="hybridMultilevel"/>
    <w:tmpl w:val="F65602F8"/>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6" w15:restartNumberingAfterBreak="0">
    <w:nsid w:val="162F3DFE"/>
    <w:multiLevelType w:val="hybridMultilevel"/>
    <w:tmpl w:val="326493CC"/>
    <w:lvl w:ilvl="0" w:tplc="0413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605425"/>
    <w:multiLevelType w:val="hybridMultilevel"/>
    <w:tmpl w:val="4F607372"/>
    <w:lvl w:ilvl="0" w:tplc="78EC5062">
      <w:numFmt w:val="bullet"/>
      <w:lvlText w:val="-"/>
      <w:lvlJc w:val="left"/>
      <w:pPr>
        <w:ind w:left="720" w:hanging="360"/>
      </w:pPr>
      <w:rPr>
        <w:rFonts w:ascii="Futura Book" w:eastAsia="Segoe UI" w:hAnsi="Futura Book"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D3402AD"/>
    <w:multiLevelType w:val="hybridMultilevel"/>
    <w:tmpl w:val="D1A8A916"/>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9" w15:restartNumberingAfterBreak="0">
    <w:nsid w:val="209F2AA0"/>
    <w:multiLevelType w:val="hybridMultilevel"/>
    <w:tmpl w:val="571A1166"/>
    <w:lvl w:ilvl="0" w:tplc="F426ED3C">
      <w:start w:val="1"/>
      <w:numFmt w:val="lowerLetter"/>
      <w:lvlText w:val="%1."/>
      <w:lvlJc w:val="left"/>
      <w:pPr>
        <w:ind w:left="720" w:hanging="360"/>
      </w:pPr>
    </w:lvl>
    <w:lvl w:ilvl="1" w:tplc="B67EA24C">
      <w:start w:val="1"/>
      <w:numFmt w:val="lowerLetter"/>
      <w:lvlText w:val="%2."/>
      <w:lvlJc w:val="left"/>
      <w:pPr>
        <w:ind w:left="1440" w:hanging="360"/>
      </w:pPr>
    </w:lvl>
    <w:lvl w:ilvl="2" w:tplc="C9BCCC40">
      <w:start w:val="1"/>
      <w:numFmt w:val="lowerRoman"/>
      <w:lvlText w:val="%3."/>
      <w:lvlJc w:val="right"/>
      <w:pPr>
        <w:ind w:left="2160" w:hanging="180"/>
      </w:pPr>
    </w:lvl>
    <w:lvl w:ilvl="3" w:tplc="38BAA3A8">
      <w:start w:val="1"/>
      <w:numFmt w:val="decimal"/>
      <w:lvlText w:val="%4."/>
      <w:lvlJc w:val="left"/>
      <w:pPr>
        <w:ind w:left="2880" w:hanging="360"/>
      </w:pPr>
    </w:lvl>
    <w:lvl w:ilvl="4" w:tplc="CCD6CAFC">
      <w:start w:val="1"/>
      <w:numFmt w:val="lowerLetter"/>
      <w:lvlText w:val="%5."/>
      <w:lvlJc w:val="left"/>
      <w:pPr>
        <w:ind w:left="3600" w:hanging="360"/>
      </w:pPr>
    </w:lvl>
    <w:lvl w:ilvl="5" w:tplc="DEAC0840">
      <w:start w:val="1"/>
      <w:numFmt w:val="lowerRoman"/>
      <w:lvlText w:val="%6."/>
      <w:lvlJc w:val="right"/>
      <w:pPr>
        <w:ind w:left="4320" w:hanging="180"/>
      </w:pPr>
    </w:lvl>
    <w:lvl w:ilvl="6" w:tplc="DE4471BC">
      <w:start w:val="1"/>
      <w:numFmt w:val="decimal"/>
      <w:lvlText w:val="%7."/>
      <w:lvlJc w:val="left"/>
      <w:pPr>
        <w:ind w:left="5040" w:hanging="360"/>
      </w:pPr>
    </w:lvl>
    <w:lvl w:ilvl="7" w:tplc="AD24D176">
      <w:start w:val="1"/>
      <w:numFmt w:val="lowerLetter"/>
      <w:lvlText w:val="%8."/>
      <w:lvlJc w:val="left"/>
      <w:pPr>
        <w:ind w:left="5760" w:hanging="360"/>
      </w:pPr>
    </w:lvl>
    <w:lvl w:ilvl="8" w:tplc="1CA64FBC">
      <w:start w:val="1"/>
      <w:numFmt w:val="lowerRoman"/>
      <w:lvlText w:val="%9."/>
      <w:lvlJc w:val="right"/>
      <w:pPr>
        <w:ind w:left="6480" w:hanging="180"/>
      </w:pPr>
    </w:lvl>
  </w:abstractNum>
  <w:abstractNum w:abstractNumId="10" w15:restartNumberingAfterBreak="0">
    <w:nsid w:val="26956E4C"/>
    <w:multiLevelType w:val="hybridMultilevel"/>
    <w:tmpl w:val="6620673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29263FB2"/>
    <w:multiLevelType w:val="hybridMultilevel"/>
    <w:tmpl w:val="972E479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B6208E4"/>
    <w:multiLevelType w:val="hybridMultilevel"/>
    <w:tmpl w:val="5EA8BA56"/>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1495"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15:restartNumberingAfterBreak="0">
    <w:nsid w:val="2C087AF5"/>
    <w:multiLevelType w:val="hybridMultilevel"/>
    <w:tmpl w:val="F9781510"/>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CBE22E4"/>
    <w:multiLevelType w:val="hybridMultilevel"/>
    <w:tmpl w:val="5D74C6E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E0A6E17"/>
    <w:multiLevelType w:val="multilevel"/>
    <w:tmpl w:val="6A4675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7A33C0"/>
    <w:multiLevelType w:val="hybridMultilevel"/>
    <w:tmpl w:val="F970E70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44774E7A"/>
    <w:multiLevelType w:val="hybridMultilevel"/>
    <w:tmpl w:val="DB46C318"/>
    <w:lvl w:ilvl="0" w:tplc="02CCA23A">
      <w:start w:val="1"/>
      <w:numFmt w:val="decimal"/>
      <w:lvlText w:val="%1."/>
      <w:lvlJc w:val="left"/>
      <w:pPr>
        <w:ind w:left="720" w:hanging="360"/>
      </w:pPr>
      <w:rPr>
        <w:lang w:val="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90F0DE8"/>
    <w:multiLevelType w:val="hybridMultilevel"/>
    <w:tmpl w:val="AB5C934A"/>
    <w:lvl w:ilvl="0" w:tplc="0460262C">
      <w:start w:val="1"/>
      <w:numFmt w:val="lowerLetter"/>
      <w:lvlText w:val="%1."/>
      <w:lvlJc w:val="left"/>
      <w:pPr>
        <w:ind w:left="720" w:hanging="360"/>
      </w:pPr>
      <w:rPr>
        <w:color w:val="auto"/>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9" w15:restartNumberingAfterBreak="0">
    <w:nsid w:val="4D0CE4A2"/>
    <w:multiLevelType w:val="hybridMultilevel"/>
    <w:tmpl w:val="9D86B26A"/>
    <w:lvl w:ilvl="0" w:tplc="21A2BC9C">
      <w:start w:val="1"/>
      <w:numFmt w:val="bullet"/>
      <w:lvlText w:val="-"/>
      <w:lvlJc w:val="left"/>
      <w:pPr>
        <w:ind w:left="720" w:hanging="360"/>
      </w:pPr>
      <w:rPr>
        <w:rFonts w:ascii="&quot;Times New Roman&quot;,serif" w:hAnsi="&quot;Times New Roman&quot;,serif" w:hint="default"/>
      </w:rPr>
    </w:lvl>
    <w:lvl w:ilvl="1" w:tplc="48FA3490">
      <w:start w:val="1"/>
      <w:numFmt w:val="bullet"/>
      <w:lvlText w:val="o"/>
      <w:lvlJc w:val="left"/>
      <w:pPr>
        <w:ind w:left="1440" w:hanging="360"/>
      </w:pPr>
      <w:rPr>
        <w:rFonts w:ascii="Courier New" w:hAnsi="Courier New" w:hint="default"/>
      </w:rPr>
    </w:lvl>
    <w:lvl w:ilvl="2" w:tplc="C0DEA910">
      <w:start w:val="1"/>
      <w:numFmt w:val="bullet"/>
      <w:lvlText w:val=""/>
      <w:lvlJc w:val="left"/>
      <w:pPr>
        <w:ind w:left="2160" w:hanging="360"/>
      </w:pPr>
      <w:rPr>
        <w:rFonts w:ascii="Wingdings" w:hAnsi="Wingdings" w:hint="default"/>
      </w:rPr>
    </w:lvl>
    <w:lvl w:ilvl="3" w:tplc="66F8B254">
      <w:start w:val="1"/>
      <w:numFmt w:val="bullet"/>
      <w:lvlText w:val=""/>
      <w:lvlJc w:val="left"/>
      <w:pPr>
        <w:ind w:left="2880" w:hanging="360"/>
      </w:pPr>
      <w:rPr>
        <w:rFonts w:ascii="Symbol" w:hAnsi="Symbol" w:hint="default"/>
      </w:rPr>
    </w:lvl>
    <w:lvl w:ilvl="4" w:tplc="CF162F44">
      <w:start w:val="1"/>
      <w:numFmt w:val="bullet"/>
      <w:lvlText w:val="o"/>
      <w:lvlJc w:val="left"/>
      <w:pPr>
        <w:ind w:left="3600" w:hanging="360"/>
      </w:pPr>
      <w:rPr>
        <w:rFonts w:ascii="Courier New" w:hAnsi="Courier New" w:hint="default"/>
      </w:rPr>
    </w:lvl>
    <w:lvl w:ilvl="5" w:tplc="88A6E14C">
      <w:start w:val="1"/>
      <w:numFmt w:val="bullet"/>
      <w:lvlText w:val=""/>
      <w:lvlJc w:val="left"/>
      <w:pPr>
        <w:ind w:left="4320" w:hanging="360"/>
      </w:pPr>
      <w:rPr>
        <w:rFonts w:ascii="Wingdings" w:hAnsi="Wingdings" w:hint="default"/>
      </w:rPr>
    </w:lvl>
    <w:lvl w:ilvl="6" w:tplc="B6603866">
      <w:start w:val="1"/>
      <w:numFmt w:val="bullet"/>
      <w:lvlText w:val=""/>
      <w:lvlJc w:val="left"/>
      <w:pPr>
        <w:ind w:left="5040" w:hanging="360"/>
      </w:pPr>
      <w:rPr>
        <w:rFonts w:ascii="Symbol" w:hAnsi="Symbol" w:hint="default"/>
      </w:rPr>
    </w:lvl>
    <w:lvl w:ilvl="7" w:tplc="1B5C074E">
      <w:start w:val="1"/>
      <w:numFmt w:val="bullet"/>
      <w:lvlText w:val="o"/>
      <w:lvlJc w:val="left"/>
      <w:pPr>
        <w:ind w:left="5760" w:hanging="360"/>
      </w:pPr>
      <w:rPr>
        <w:rFonts w:ascii="Courier New" w:hAnsi="Courier New" w:hint="default"/>
      </w:rPr>
    </w:lvl>
    <w:lvl w:ilvl="8" w:tplc="996EB4B2">
      <w:start w:val="1"/>
      <w:numFmt w:val="bullet"/>
      <w:lvlText w:val=""/>
      <w:lvlJc w:val="left"/>
      <w:pPr>
        <w:ind w:left="6480" w:hanging="360"/>
      </w:pPr>
      <w:rPr>
        <w:rFonts w:ascii="Wingdings" w:hAnsi="Wingdings" w:hint="default"/>
      </w:rPr>
    </w:lvl>
  </w:abstractNum>
  <w:abstractNum w:abstractNumId="20" w15:restartNumberingAfterBreak="0">
    <w:nsid w:val="4E683420"/>
    <w:multiLevelType w:val="multilevel"/>
    <w:tmpl w:val="A5508F26"/>
    <w:lvl w:ilvl="0">
      <w:start w:val="1"/>
      <w:numFmt w:val="low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bullet"/>
      <w:lvlText w:val=""/>
      <w:lvlJc w:val="left"/>
      <w:pPr>
        <w:ind w:left="2340" w:hanging="360"/>
      </w:pPr>
      <w:rPr>
        <w:rFonts w:ascii="Symbol" w:hAnsi="Symbol" w:hint="default"/>
      </w:rPr>
    </w:lvl>
    <w:lvl w:ilvl="3">
      <w:numFmt w:val="bullet"/>
      <w:lvlText w:val="•"/>
      <w:lvlJc w:val="left"/>
      <w:pPr>
        <w:ind w:left="3225" w:hanging="705"/>
      </w:pPr>
      <w:rPr>
        <w:rFonts w:ascii="Futura Book" w:eastAsia="Segoe UI" w:hAnsi="Futura Book" w:cs="Segoe UI"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2264712"/>
    <w:multiLevelType w:val="hybridMultilevel"/>
    <w:tmpl w:val="49140FD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5A3E40AE"/>
    <w:multiLevelType w:val="hybridMultilevel"/>
    <w:tmpl w:val="2B6AEC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C532E54"/>
    <w:multiLevelType w:val="hybridMultilevel"/>
    <w:tmpl w:val="9E9C6C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E2A484D"/>
    <w:multiLevelType w:val="hybridMultilevel"/>
    <w:tmpl w:val="0FE2D3FC"/>
    <w:lvl w:ilvl="0" w:tplc="04130005">
      <w:start w:val="1"/>
      <w:numFmt w:val="bullet"/>
      <w:lvlText w:val=""/>
      <w:lvlJc w:val="left"/>
      <w:pPr>
        <w:ind w:left="770" w:hanging="360"/>
      </w:pPr>
      <w:rPr>
        <w:rFonts w:ascii="Wingdings" w:hAnsi="Wingdings"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25" w15:restartNumberingAfterBreak="0">
    <w:nsid w:val="5E5815A7"/>
    <w:multiLevelType w:val="hybridMultilevel"/>
    <w:tmpl w:val="B89A61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2AF1513"/>
    <w:multiLevelType w:val="hybridMultilevel"/>
    <w:tmpl w:val="47201830"/>
    <w:lvl w:ilvl="0" w:tplc="04130019">
      <w:start w:val="1"/>
      <w:numFmt w:val="low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27" w15:restartNumberingAfterBreak="0">
    <w:nsid w:val="63BF74C3"/>
    <w:multiLevelType w:val="hybridMultilevel"/>
    <w:tmpl w:val="1A84C28C"/>
    <w:lvl w:ilvl="0" w:tplc="0A5E18FC">
      <w:start w:val="1"/>
      <w:numFmt w:val="decimal"/>
      <w:lvlText w:val="%1."/>
      <w:lvlJc w:val="left"/>
      <w:pPr>
        <w:ind w:left="720" w:hanging="360"/>
      </w:pPr>
      <w:rPr>
        <w:color w:val="auto"/>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83C156D"/>
    <w:multiLevelType w:val="hybridMultilevel"/>
    <w:tmpl w:val="6EF8A3F2"/>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9" w15:restartNumberingAfterBreak="0">
    <w:nsid w:val="6EEE6FEF"/>
    <w:multiLevelType w:val="hybridMultilevel"/>
    <w:tmpl w:val="68BEB672"/>
    <w:lvl w:ilvl="0" w:tplc="BECE67C4">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F166CFC"/>
    <w:multiLevelType w:val="hybridMultilevel"/>
    <w:tmpl w:val="D5606866"/>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6F8628FD"/>
    <w:multiLevelType w:val="hybridMultilevel"/>
    <w:tmpl w:val="6C209352"/>
    <w:lvl w:ilvl="0" w:tplc="BE9E51A0">
      <w:start w:val="4"/>
      <w:numFmt w:val="decimal"/>
      <w:lvlText w:val="%1."/>
      <w:lvlJc w:val="left"/>
      <w:pPr>
        <w:ind w:left="28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09B3604"/>
    <w:multiLevelType w:val="hybridMultilevel"/>
    <w:tmpl w:val="0B449AB8"/>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3" w15:restartNumberingAfterBreak="0">
    <w:nsid w:val="723F39AE"/>
    <w:multiLevelType w:val="hybridMultilevel"/>
    <w:tmpl w:val="93A0DAF0"/>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34025C5"/>
    <w:multiLevelType w:val="hybridMultilevel"/>
    <w:tmpl w:val="860867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520177D"/>
    <w:multiLevelType w:val="hybridMultilevel"/>
    <w:tmpl w:val="E3BC331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CDB3167"/>
    <w:multiLevelType w:val="hybridMultilevel"/>
    <w:tmpl w:val="AEEE5E0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D2C5792"/>
    <w:multiLevelType w:val="hybridMultilevel"/>
    <w:tmpl w:val="21E4AC3A"/>
    <w:lvl w:ilvl="0" w:tplc="A7620F8A">
      <w:start w:val="1"/>
      <w:numFmt w:val="decimal"/>
      <w:lvlText w:val="%1."/>
      <w:lvlJc w:val="left"/>
      <w:pPr>
        <w:ind w:left="720" w:hanging="360"/>
      </w:pPr>
      <w:rPr>
        <w:rFonts w:ascii="Arial" w:eastAsia="Times New Roman" w:hAnsi="Arial" w:cs="Arial" w:hint="default"/>
        <w:b w:val="0"/>
        <w:bCs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16cid:durableId="1567490777">
    <w:abstractNumId w:val="19"/>
  </w:num>
  <w:num w:numId="2" w16cid:durableId="1641156343">
    <w:abstractNumId w:val="9"/>
  </w:num>
  <w:num w:numId="3" w16cid:durableId="1159539074">
    <w:abstractNumId w:val="4"/>
  </w:num>
  <w:num w:numId="4" w16cid:durableId="729886030">
    <w:abstractNumId w:val="18"/>
  </w:num>
  <w:num w:numId="5" w16cid:durableId="161512573">
    <w:abstractNumId w:val="12"/>
  </w:num>
  <w:num w:numId="6" w16cid:durableId="717095097">
    <w:abstractNumId w:val="3"/>
  </w:num>
  <w:num w:numId="7" w16cid:durableId="849636655">
    <w:abstractNumId w:val="2"/>
  </w:num>
  <w:num w:numId="8" w16cid:durableId="1115951425">
    <w:abstractNumId w:val="30"/>
  </w:num>
  <w:num w:numId="9" w16cid:durableId="1853180524">
    <w:abstractNumId w:val="23"/>
  </w:num>
  <w:num w:numId="10" w16cid:durableId="915436579">
    <w:abstractNumId w:val="33"/>
  </w:num>
  <w:num w:numId="11" w16cid:durableId="192694727">
    <w:abstractNumId w:val="16"/>
  </w:num>
  <w:num w:numId="12" w16cid:durableId="14659257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593779">
    <w:abstractNumId w:val="34"/>
  </w:num>
  <w:num w:numId="14" w16cid:durableId="1722898170">
    <w:abstractNumId w:val="32"/>
  </w:num>
  <w:num w:numId="15" w16cid:durableId="1559364107">
    <w:abstractNumId w:val="17"/>
  </w:num>
  <w:num w:numId="16" w16cid:durableId="1789008083">
    <w:abstractNumId w:val="36"/>
  </w:num>
  <w:num w:numId="17" w16cid:durableId="1635209647">
    <w:abstractNumId w:val="31"/>
  </w:num>
  <w:num w:numId="18" w16cid:durableId="696352595">
    <w:abstractNumId w:val="28"/>
  </w:num>
  <w:num w:numId="19" w16cid:durableId="1898779355">
    <w:abstractNumId w:val="5"/>
  </w:num>
  <w:num w:numId="20" w16cid:durableId="1297685898">
    <w:abstractNumId w:val="24"/>
  </w:num>
  <w:num w:numId="21" w16cid:durableId="387148209">
    <w:abstractNumId w:val="6"/>
  </w:num>
  <w:num w:numId="22" w16cid:durableId="990329046">
    <w:abstractNumId w:val="14"/>
  </w:num>
  <w:num w:numId="23" w16cid:durableId="1227062782">
    <w:abstractNumId w:val="15"/>
  </w:num>
  <w:num w:numId="24" w16cid:durableId="1674533148">
    <w:abstractNumId w:val="8"/>
  </w:num>
  <w:num w:numId="25" w16cid:durableId="1224877395">
    <w:abstractNumId w:val="21"/>
  </w:num>
  <w:num w:numId="26" w16cid:durableId="709958586">
    <w:abstractNumId w:val="22"/>
  </w:num>
  <w:num w:numId="27" w16cid:durableId="1558781583">
    <w:abstractNumId w:val="13"/>
  </w:num>
  <w:num w:numId="28" w16cid:durableId="410781220">
    <w:abstractNumId w:val="7"/>
  </w:num>
  <w:num w:numId="29" w16cid:durableId="1998721722">
    <w:abstractNumId w:val="20"/>
  </w:num>
  <w:num w:numId="30" w16cid:durableId="1215508452">
    <w:abstractNumId w:val="0"/>
  </w:num>
  <w:num w:numId="31" w16cid:durableId="1887252446">
    <w:abstractNumId w:val="27"/>
  </w:num>
  <w:num w:numId="32" w16cid:durableId="630786087">
    <w:abstractNumId w:val="26"/>
  </w:num>
  <w:num w:numId="33" w16cid:durableId="1052265711">
    <w:abstractNumId w:val="11"/>
  </w:num>
  <w:num w:numId="34" w16cid:durableId="934023164">
    <w:abstractNumId w:val="25"/>
  </w:num>
  <w:num w:numId="35" w16cid:durableId="1498618683">
    <w:abstractNumId w:val="29"/>
  </w:num>
  <w:num w:numId="36" w16cid:durableId="464200016">
    <w:abstractNumId w:val="10"/>
  </w:num>
  <w:num w:numId="37" w16cid:durableId="411591002">
    <w:abstractNumId w:val="35"/>
  </w:num>
  <w:num w:numId="38" w16cid:durableId="53045478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ralen, Kees van">
    <w15:presenceInfo w15:providerId="AD" w15:userId="S::k.vanstralen@fryslan.frl::8b0dec03-c7f8-4b23-8d07-0ef9e3f93750"/>
  </w15:person>
  <w15:person w15:author="Jos Naber | SNN">
    <w15:presenceInfo w15:providerId="AD" w15:userId="S::naber@snn.eu::28b64732-9fa9-4270-a37f-32e9f17c363a"/>
  </w15:person>
  <w15:person w15:author="Groenewoud, Amber">
    <w15:presenceInfo w15:providerId="AD" w15:userId="S::a.groenewoud@fryslan.frl::d39a799d-c0d3-4b60-b32d-b1d393c846f2"/>
  </w15:person>
  <w15:person w15:author="Aafke Kamstra | SNN">
    <w15:presenceInfo w15:providerId="AD" w15:userId="S::kamstra@snn.eu::4c2dd85d-740a-4d8f-9f4a-e679c6c73d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B1E"/>
    <w:rsid w:val="00004CCD"/>
    <w:rsid w:val="00011C04"/>
    <w:rsid w:val="00015208"/>
    <w:rsid w:val="000166A3"/>
    <w:rsid w:val="00021D13"/>
    <w:rsid w:val="00037F4C"/>
    <w:rsid w:val="0004193C"/>
    <w:rsid w:val="000443BB"/>
    <w:rsid w:val="00046343"/>
    <w:rsid w:val="00060488"/>
    <w:rsid w:val="00062628"/>
    <w:rsid w:val="000635D1"/>
    <w:rsid w:val="0007158E"/>
    <w:rsid w:val="00074B05"/>
    <w:rsid w:val="0008088D"/>
    <w:rsid w:val="00081E69"/>
    <w:rsid w:val="00082734"/>
    <w:rsid w:val="00091DB1"/>
    <w:rsid w:val="0009736F"/>
    <w:rsid w:val="000A02F1"/>
    <w:rsid w:val="000A1AB7"/>
    <w:rsid w:val="000B06C0"/>
    <w:rsid w:val="000D0321"/>
    <w:rsid w:val="000D190B"/>
    <w:rsid w:val="000E2C23"/>
    <w:rsid w:val="000F30F5"/>
    <w:rsid w:val="000F62CE"/>
    <w:rsid w:val="00115A19"/>
    <w:rsid w:val="00117A38"/>
    <w:rsid w:val="00130EAD"/>
    <w:rsid w:val="00134FB7"/>
    <w:rsid w:val="00141FB4"/>
    <w:rsid w:val="001448A9"/>
    <w:rsid w:val="00151CC0"/>
    <w:rsid w:val="00154080"/>
    <w:rsid w:val="001637C9"/>
    <w:rsid w:val="00166453"/>
    <w:rsid w:val="00166C26"/>
    <w:rsid w:val="001706AD"/>
    <w:rsid w:val="0017760F"/>
    <w:rsid w:val="00182F88"/>
    <w:rsid w:val="00183FF5"/>
    <w:rsid w:val="0018517D"/>
    <w:rsid w:val="00186146"/>
    <w:rsid w:val="001863A3"/>
    <w:rsid w:val="00186D06"/>
    <w:rsid w:val="00194CCC"/>
    <w:rsid w:val="00194E4C"/>
    <w:rsid w:val="0019714C"/>
    <w:rsid w:val="001A0F9C"/>
    <w:rsid w:val="001A2A08"/>
    <w:rsid w:val="001B0A5D"/>
    <w:rsid w:val="001C29C6"/>
    <w:rsid w:val="001C38BA"/>
    <w:rsid w:val="001D24AB"/>
    <w:rsid w:val="001D4249"/>
    <w:rsid w:val="001D615A"/>
    <w:rsid w:val="001E7F33"/>
    <w:rsid w:val="001F33C7"/>
    <w:rsid w:val="002047C6"/>
    <w:rsid w:val="00205D8E"/>
    <w:rsid w:val="0021216B"/>
    <w:rsid w:val="00216410"/>
    <w:rsid w:val="00220219"/>
    <w:rsid w:val="0022099B"/>
    <w:rsid w:val="0022256E"/>
    <w:rsid w:val="00226338"/>
    <w:rsid w:val="00227BE7"/>
    <w:rsid w:val="002316AE"/>
    <w:rsid w:val="002368EE"/>
    <w:rsid w:val="00237574"/>
    <w:rsid w:val="00241BF0"/>
    <w:rsid w:val="0024223A"/>
    <w:rsid w:val="00254962"/>
    <w:rsid w:val="002653CE"/>
    <w:rsid w:val="00266813"/>
    <w:rsid w:val="00271E40"/>
    <w:rsid w:val="0027793E"/>
    <w:rsid w:val="00281463"/>
    <w:rsid w:val="00282D4F"/>
    <w:rsid w:val="00284CE6"/>
    <w:rsid w:val="00290586"/>
    <w:rsid w:val="002A1CA0"/>
    <w:rsid w:val="002A2B04"/>
    <w:rsid w:val="002B04FD"/>
    <w:rsid w:val="002B263A"/>
    <w:rsid w:val="002C0613"/>
    <w:rsid w:val="002C247B"/>
    <w:rsid w:val="002D7AB1"/>
    <w:rsid w:val="002F0853"/>
    <w:rsid w:val="00304D80"/>
    <w:rsid w:val="0031520C"/>
    <w:rsid w:val="00320C13"/>
    <w:rsid w:val="00320C52"/>
    <w:rsid w:val="00324028"/>
    <w:rsid w:val="00325222"/>
    <w:rsid w:val="00334B46"/>
    <w:rsid w:val="00335D5F"/>
    <w:rsid w:val="00344687"/>
    <w:rsid w:val="003561D7"/>
    <w:rsid w:val="00357313"/>
    <w:rsid w:val="00362403"/>
    <w:rsid w:val="00366571"/>
    <w:rsid w:val="00371175"/>
    <w:rsid w:val="00371511"/>
    <w:rsid w:val="00373F72"/>
    <w:rsid w:val="003829AF"/>
    <w:rsid w:val="003842A5"/>
    <w:rsid w:val="00392664"/>
    <w:rsid w:val="003963E1"/>
    <w:rsid w:val="003A20DB"/>
    <w:rsid w:val="003A6B1E"/>
    <w:rsid w:val="003B138C"/>
    <w:rsid w:val="003B17C0"/>
    <w:rsid w:val="003B237E"/>
    <w:rsid w:val="003C68E6"/>
    <w:rsid w:val="003D038A"/>
    <w:rsid w:val="003D140E"/>
    <w:rsid w:val="003D4159"/>
    <w:rsid w:val="003D44F0"/>
    <w:rsid w:val="003F2329"/>
    <w:rsid w:val="003F2B68"/>
    <w:rsid w:val="00400EEB"/>
    <w:rsid w:val="00407866"/>
    <w:rsid w:val="00413644"/>
    <w:rsid w:val="00414C8C"/>
    <w:rsid w:val="004228D8"/>
    <w:rsid w:val="004314A2"/>
    <w:rsid w:val="00434B69"/>
    <w:rsid w:val="0045027B"/>
    <w:rsid w:val="00470D18"/>
    <w:rsid w:val="0047358B"/>
    <w:rsid w:val="00474E19"/>
    <w:rsid w:val="00475DCA"/>
    <w:rsid w:val="0048245A"/>
    <w:rsid w:val="00483328"/>
    <w:rsid w:val="00484DAE"/>
    <w:rsid w:val="0048794A"/>
    <w:rsid w:val="004D1FA4"/>
    <w:rsid w:val="004D2073"/>
    <w:rsid w:val="004D7844"/>
    <w:rsid w:val="004E3DE6"/>
    <w:rsid w:val="004E479E"/>
    <w:rsid w:val="004F2895"/>
    <w:rsid w:val="004F50D7"/>
    <w:rsid w:val="004F5E61"/>
    <w:rsid w:val="00501F25"/>
    <w:rsid w:val="005027B0"/>
    <w:rsid w:val="005056D0"/>
    <w:rsid w:val="0051010A"/>
    <w:rsid w:val="005140E8"/>
    <w:rsid w:val="00526201"/>
    <w:rsid w:val="00534BD7"/>
    <w:rsid w:val="00545829"/>
    <w:rsid w:val="0054733E"/>
    <w:rsid w:val="0055233B"/>
    <w:rsid w:val="00564D67"/>
    <w:rsid w:val="00566ECC"/>
    <w:rsid w:val="00572412"/>
    <w:rsid w:val="005739ED"/>
    <w:rsid w:val="005761A1"/>
    <w:rsid w:val="00580D0F"/>
    <w:rsid w:val="00580EED"/>
    <w:rsid w:val="00593AA3"/>
    <w:rsid w:val="005A2D8F"/>
    <w:rsid w:val="005A7FAA"/>
    <w:rsid w:val="005B3C9A"/>
    <w:rsid w:val="005C60C5"/>
    <w:rsid w:val="00603800"/>
    <w:rsid w:val="0060647F"/>
    <w:rsid w:val="00612360"/>
    <w:rsid w:val="006139AD"/>
    <w:rsid w:val="00613D68"/>
    <w:rsid w:val="006255BB"/>
    <w:rsid w:val="00651C41"/>
    <w:rsid w:val="00656DC0"/>
    <w:rsid w:val="006614EE"/>
    <w:rsid w:val="00662E96"/>
    <w:rsid w:val="006634A2"/>
    <w:rsid w:val="006708D8"/>
    <w:rsid w:val="00671967"/>
    <w:rsid w:val="00674A1C"/>
    <w:rsid w:val="00675F8D"/>
    <w:rsid w:val="00676223"/>
    <w:rsid w:val="00676D76"/>
    <w:rsid w:val="00681F0B"/>
    <w:rsid w:val="00696DE5"/>
    <w:rsid w:val="006A32E1"/>
    <w:rsid w:val="006A334D"/>
    <w:rsid w:val="006A479C"/>
    <w:rsid w:val="006C3E26"/>
    <w:rsid w:val="006C53B3"/>
    <w:rsid w:val="006D0DE3"/>
    <w:rsid w:val="006D1E7B"/>
    <w:rsid w:val="006E10BB"/>
    <w:rsid w:val="006E1DD2"/>
    <w:rsid w:val="006E3084"/>
    <w:rsid w:val="006E456F"/>
    <w:rsid w:val="006E5191"/>
    <w:rsid w:val="006F037B"/>
    <w:rsid w:val="006F4E6A"/>
    <w:rsid w:val="00702051"/>
    <w:rsid w:val="00702840"/>
    <w:rsid w:val="00702C3E"/>
    <w:rsid w:val="007200B9"/>
    <w:rsid w:val="00722CDB"/>
    <w:rsid w:val="00730041"/>
    <w:rsid w:val="007333BF"/>
    <w:rsid w:val="00742CF1"/>
    <w:rsid w:val="00743F1E"/>
    <w:rsid w:val="00746EDD"/>
    <w:rsid w:val="00750881"/>
    <w:rsid w:val="00751D34"/>
    <w:rsid w:val="00755414"/>
    <w:rsid w:val="00767A3E"/>
    <w:rsid w:val="00770B01"/>
    <w:rsid w:val="0077656B"/>
    <w:rsid w:val="007808E8"/>
    <w:rsid w:val="00785C7A"/>
    <w:rsid w:val="00790A22"/>
    <w:rsid w:val="00793913"/>
    <w:rsid w:val="00794162"/>
    <w:rsid w:val="00795917"/>
    <w:rsid w:val="007A0EE7"/>
    <w:rsid w:val="007A2B8D"/>
    <w:rsid w:val="007A3D05"/>
    <w:rsid w:val="007A6527"/>
    <w:rsid w:val="007B0AD5"/>
    <w:rsid w:val="007B110D"/>
    <w:rsid w:val="007B1FD6"/>
    <w:rsid w:val="007B6BE3"/>
    <w:rsid w:val="007B6BEB"/>
    <w:rsid w:val="007D605A"/>
    <w:rsid w:val="007F0F12"/>
    <w:rsid w:val="007F7BF0"/>
    <w:rsid w:val="00800B49"/>
    <w:rsid w:val="00801F4B"/>
    <w:rsid w:val="00810884"/>
    <w:rsid w:val="00810D67"/>
    <w:rsid w:val="00822400"/>
    <w:rsid w:val="00827278"/>
    <w:rsid w:val="00836E14"/>
    <w:rsid w:val="0083722C"/>
    <w:rsid w:val="00847369"/>
    <w:rsid w:val="008477CC"/>
    <w:rsid w:val="00860B65"/>
    <w:rsid w:val="00860B78"/>
    <w:rsid w:val="00863723"/>
    <w:rsid w:val="00893A31"/>
    <w:rsid w:val="00896A5B"/>
    <w:rsid w:val="008A23B1"/>
    <w:rsid w:val="008B70EE"/>
    <w:rsid w:val="008C178D"/>
    <w:rsid w:val="008C5BC4"/>
    <w:rsid w:val="008E0BD9"/>
    <w:rsid w:val="008E1D32"/>
    <w:rsid w:val="008F6977"/>
    <w:rsid w:val="008F6D64"/>
    <w:rsid w:val="008F70D3"/>
    <w:rsid w:val="00902E42"/>
    <w:rsid w:val="009038C7"/>
    <w:rsid w:val="00906D39"/>
    <w:rsid w:val="00912764"/>
    <w:rsid w:val="00913C6D"/>
    <w:rsid w:val="0092220C"/>
    <w:rsid w:val="009227BE"/>
    <w:rsid w:val="00925C5B"/>
    <w:rsid w:val="0092793A"/>
    <w:rsid w:val="00933E78"/>
    <w:rsid w:val="00940498"/>
    <w:rsid w:val="009404D4"/>
    <w:rsid w:val="00944E2E"/>
    <w:rsid w:val="0095536F"/>
    <w:rsid w:val="00986444"/>
    <w:rsid w:val="00986E93"/>
    <w:rsid w:val="00991C23"/>
    <w:rsid w:val="009948C3"/>
    <w:rsid w:val="00995C7C"/>
    <w:rsid w:val="009B0B5A"/>
    <w:rsid w:val="009B29D7"/>
    <w:rsid w:val="009B417C"/>
    <w:rsid w:val="009D53AA"/>
    <w:rsid w:val="009D5E65"/>
    <w:rsid w:val="009E4C31"/>
    <w:rsid w:val="009F6980"/>
    <w:rsid w:val="00A030F3"/>
    <w:rsid w:val="00A04DCE"/>
    <w:rsid w:val="00A06304"/>
    <w:rsid w:val="00A13DD9"/>
    <w:rsid w:val="00A25BE2"/>
    <w:rsid w:val="00A2640A"/>
    <w:rsid w:val="00A356E7"/>
    <w:rsid w:val="00A574B1"/>
    <w:rsid w:val="00A6497D"/>
    <w:rsid w:val="00A76183"/>
    <w:rsid w:val="00A85BEF"/>
    <w:rsid w:val="00A867A9"/>
    <w:rsid w:val="00A91C8C"/>
    <w:rsid w:val="00A93117"/>
    <w:rsid w:val="00AA37AD"/>
    <w:rsid w:val="00AB7247"/>
    <w:rsid w:val="00AC1D7B"/>
    <w:rsid w:val="00AC3C6B"/>
    <w:rsid w:val="00AD1ACD"/>
    <w:rsid w:val="00AD6807"/>
    <w:rsid w:val="00AE031B"/>
    <w:rsid w:val="00AE274E"/>
    <w:rsid w:val="00AE7FDA"/>
    <w:rsid w:val="00B00E9D"/>
    <w:rsid w:val="00B046FE"/>
    <w:rsid w:val="00B17F6A"/>
    <w:rsid w:val="00B20FD8"/>
    <w:rsid w:val="00B2538B"/>
    <w:rsid w:val="00B361A6"/>
    <w:rsid w:val="00B36BD6"/>
    <w:rsid w:val="00B47640"/>
    <w:rsid w:val="00B57470"/>
    <w:rsid w:val="00B62C58"/>
    <w:rsid w:val="00B70484"/>
    <w:rsid w:val="00B709B8"/>
    <w:rsid w:val="00B71253"/>
    <w:rsid w:val="00B7541F"/>
    <w:rsid w:val="00B7793C"/>
    <w:rsid w:val="00B93D1F"/>
    <w:rsid w:val="00B94BC4"/>
    <w:rsid w:val="00B951AA"/>
    <w:rsid w:val="00B962ED"/>
    <w:rsid w:val="00BA2D2E"/>
    <w:rsid w:val="00BA507E"/>
    <w:rsid w:val="00BB1337"/>
    <w:rsid w:val="00BB174A"/>
    <w:rsid w:val="00BB3109"/>
    <w:rsid w:val="00BB3849"/>
    <w:rsid w:val="00BB560B"/>
    <w:rsid w:val="00BB7E8B"/>
    <w:rsid w:val="00BC5328"/>
    <w:rsid w:val="00BE23FD"/>
    <w:rsid w:val="00BE5B55"/>
    <w:rsid w:val="00BF01C9"/>
    <w:rsid w:val="00BF363F"/>
    <w:rsid w:val="00BF700D"/>
    <w:rsid w:val="00BF7757"/>
    <w:rsid w:val="00C03A57"/>
    <w:rsid w:val="00C04578"/>
    <w:rsid w:val="00C057A1"/>
    <w:rsid w:val="00C37E98"/>
    <w:rsid w:val="00C4292B"/>
    <w:rsid w:val="00C42D88"/>
    <w:rsid w:val="00C44479"/>
    <w:rsid w:val="00C447B6"/>
    <w:rsid w:val="00C55523"/>
    <w:rsid w:val="00C632B3"/>
    <w:rsid w:val="00C765B4"/>
    <w:rsid w:val="00C855ED"/>
    <w:rsid w:val="00C859BB"/>
    <w:rsid w:val="00C87104"/>
    <w:rsid w:val="00C93770"/>
    <w:rsid w:val="00CB1FC5"/>
    <w:rsid w:val="00CB67E6"/>
    <w:rsid w:val="00CB7196"/>
    <w:rsid w:val="00CD0E08"/>
    <w:rsid w:val="00CD3D3C"/>
    <w:rsid w:val="00CD6BEB"/>
    <w:rsid w:val="00CE319B"/>
    <w:rsid w:val="00CF0F82"/>
    <w:rsid w:val="00CF1C67"/>
    <w:rsid w:val="00D00B96"/>
    <w:rsid w:val="00D02CB5"/>
    <w:rsid w:val="00D07303"/>
    <w:rsid w:val="00D10378"/>
    <w:rsid w:val="00D15A64"/>
    <w:rsid w:val="00D167AA"/>
    <w:rsid w:val="00D20FBB"/>
    <w:rsid w:val="00D228E2"/>
    <w:rsid w:val="00D27B98"/>
    <w:rsid w:val="00D3308F"/>
    <w:rsid w:val="00D41801"/>
    <w:rsid w:val="00D43F69"/>
    <w:rsid w:val="00D6124A"/>
    <w:rsid w:val="00D61E44"/>
    <w:rsid w:val="00D6464A"/>
    <w:rsid w:val="00D667DB"/>
    <w:rsid w:val="00D673AC"/>
    <w:rsid w:val="00D71483"/>
    <w:rsid w:val="00D75BD3"/>
    <w:rsid w:val="00D81737"/>
    <w:rsid w:val="00D9271A"/>
    <w:rsid w:val="00DB1166"/>
    <w:rsid w:val="00DB3BF7"/>
    <w:rsid w:val="00DB4B1F"/>
    <w:rsid w:val="00DC1045"/>
    <w:rsid w:val="00DC1085"/>
    <w:rsid w:val="00DC3079"/>
    <w:rsid w:val="00DD022A"/>
    <w:rsid w:val="00DD601F"/>
    <w:rsid w:val="00DE6BC6"/>
    <w:rsid w:val="00DF02F9"/>
    <w:rsid w:val="00DF1CEA"/>
    <w:rsid w:val="00E00F8B"/>
    <w:rsid w:val="00E02417"/>
    <w:rsid w:val="00E1459B"/>
    <w:rsid w:val="00E173C6"/>
    <w:rsid w:val="00E21A9A"/>
    <w:rsid w:val="00E231A9"/>
    <w:rsid w:val="00E31C4C"/>
    <w:rsid w:val="00E332D6"/>
    <w:rsid w:val="00E40C42"/>
    <w:rsid w:val="00E4243E"/>
    <w:rsid w:val="00E5576D"/>
    <w:rsid w:val="00E60317"/>
    <w:rsid w:val="00E61193"/>
    <w:rsid w:val="00E633D7"/>
    <w:rsid w:val="00E65C49"/>
    <w:rsid w:val="00E65CED"/>
    <w:rsid w:val="00E672E7"/>
    <w:rsid w:val="00E73228"/>
    <w:rsid w:val="00EA22DD"/>
    <w:rsid w:val="00EA7E77"/>
    <w:rsid w:val="00EB2581"/>
    <w:rsid w:val="00EB39D4"/>
    <w:rsid w:val="00EB3E9E"/>
    <w:rsid w:val="00EC14C0"/>
    <w:rsid w:val="00EC6150"/>
    <w:rsid w:val="00ED337C"/>
    <w:rsid w:val="00ED551F"/>
    <w:rsid w:val="00EF1F96"/>
    <w:rsid w:val="00EF5C04"/>
    <w:rsid w:val="00EF7C8A"/>
    <w:rsid w:val="00F017E3"/>
    <w:rsid w:val="00F04436"/>
    <w:rsid w:val="00F0445D"/>
    <w:rsid w:val="00F0608C"/>
    <w:rsid w:val="00F14F07"/>
    <w:rsid w:val="00F17668"/>
    <w:rsid w:val="00F2230E"/>
    <w:rsid w:val="00F230D3"/>
    <w:rsid w:val="00F41033"/>
    <w:rsid w:val="00F422CA"/>
    <w:rsid w:val="00F56A24"/>
    <w:rsid w:val="00F60A87"/>
    <w:rsid w:val="00F67B55"/>
    <w:rsid w:val="00F81403"/>
    <w:rsid w:val="00F93063"/>
    <w:rsid w:val="00FB300B"/>
    <w:rsid w:val="00FB505B"/>
    <w:rsid w:val="00FC2670"/>
    <w:rsid w:val="00FE0732"/>
    <w:rsid w:val="00FE4B51"/>
    <w:rsid w:val="00FF0B8F"/>
    <w:rsid w:val="00FF2336"/>
    <w:rsid w:val="00FF2429"/>
    <w:rsid w:val="00FF2D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77596"/>
  <w15:chartTrackingRefBased/>
  <w15:docId w15:val="{5665E1DF-3D66-4918-8BBD-32C54BB43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A6B1E"/>
    <w:pPr>
      <w:spacing w:after="0" w:line="240" w:lineRule="auto"/>
    </w:pPr>
    <w:rPr>
      <w:rFonts w:eastAsia="Times New Roman" w:cs="Times New Roman"/>
      <w:kern w:val="0"/>
      <w:sz w:val="20"/>
      <w:szCs w:val="20"/>
      <w:lang w:eastAsia="nl-NL"/>
      <w14:ligatures w14:val="none"/>
    </w:rPr>
  </w:style>
  <w:style w:type="paragraph" w:styleId="Kop1">
    <w:name w:val="heading 1"/>
    <w:basedOn w:val="Standaard"/>
    <w:next w:val="Standaard"/>
    <w:link w:val="Kop1Char"/>
    <w:uiPriority w:val="9"/>
    <w:qFormat/>
    <w:rsid w:val="003A6B1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Kop2">
    <w:name w:val="heading 2"/>
    <w:basedOn w:val="Standaard"/>
    <w:next w:val="Standaard"/>
    <w:link w:val="Kop2Char"/>
    <w:uiPriority w:val="9"/>
    <w:semiHidden/>
    <w:unhideWhenUsed/>
    <w:qFormat/>
    <w:rsid w:val="003A6B1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Kop3">
    <w:name w:val="heading 3"/>
    <w:basedOn w:val="Standaard"/>
    <w:next w:val="Standaard"/>
    <w:link w:val="Kop3Char"/>
    <w:uiPriority w:val="9"/>
    <w:semiHidden/>
    <w:unhideWhenUsed/>
    <w:qFormat/>
    <w:rsid w:val="003A6B1E"/>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Kop4">
    <w:name w:val="heading 4"/>
    <w:basedOn w:val="Standaard"/>
    <w:next w:val="Standaard"/>
    <w:link w:val="Kop4Char"/>
    <w:uiPriority w:val="9"/>
    <w:semiHidden/>
    <w:unhideWhenUsed/>
    <w:qFormat/>
    <w:rsid w:val="003A6B1E"/>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3A6B1E"/>
    <w:pPr>
      <w:keepNext/>
      <w:keepLines/>
      <w:spacing w:before="80" w:after="40"/>
      <w:outlineLvl w:val="4"/>
    </w:pPr>
    <w:rPr>
      <w:rFonts w:asciiTheme="minorHAnsi" w:eastAsiaTheme="majorEastAsia" w:hAnsiTheme="minorHAnsi" w:cstheme="majorBidi"/>
      <w:color w:val="2E74B5" w:themeColor="accent1" w:themeShade="BF"/>
    </w:rPr>
  </w:style>
  <w:style w:type="paragraph" w:styleId="Kop6">
    <w:name w:val="heading 6"/>
    <w:basedOn w:val="Standaard"/>
    <w:next w:val="Standaard"/>
    <w:link w:val="Kop6Char"/>
    <w:uiPriority w:val="9"/>
    <w:semiHidden/>
    <w:unhideWhenUsed/>
    <w:qFormat/>
    <w:rsid w:val="003A6B1E"/>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3A6B1E"/>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3A6B1E"/>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3A6B1E"/>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A6B1E"/>
    <w:rPr>
      <w:rFonts w:asciiTheme="majorHAnsi" w:eastAsiaTheme="majorEastAsia" w:hAnsiTheme="majorHAnsi" w:cstheme="majorBidi"/>
      <w:color w:val="2E74B5" w:themeColor="accent1" w:themeShade="BF"/>
      <w:sz w:val="40"/>
      <w:szCs w:val="40"/>
    </w:rPr>
  </w:style>
  <w:style w:type="character" w:customStyle="1" w:styleId="Kop2Char">
    <w:name w:val="Kop 2 Char"/>
    <w:basedOn w:val="Standaardalinea-lettertype"/>
    <w:link w:val="Kop2"/>
    <w:uiPriority w:val="9"/>
    <w:semiHidden/>
    <w:rsid w:val="003A6B1E"/>
    <w:rPr>
      <w:rFonts w:asciiTheme="majorHAnsi" w:eastAsiaTheme="majorEastAsia" w:hAnsiTheme="majorHAnsi" w:cstheme="majorBidi"/>
      <w:color w:val="2E74B5" w:themeColor="accent1" w:themeShade="BF"/>
      <w:sz w:val="32"/>
      <w:szCs w:val="32"/>
    </w:rPr>
  </w:style>
  <w:style w:type="character" w:customStyle="1" w:styleId="Kop3Char">
    <w:name w:val="Kop 3 Char"/>
    <w:basedOn w:val="Standaardalinea-lettertype"/>
    <w:link w:val="Kop3"/>
    <w:uiPriority w:val="9"/>
    <w:semiHidden/>
    <w:rsid w:val="003A6B1E"/>
    <w:rPr>
      <w:rFonts w:asciiTheme="minorHAnsi" w:eastAsiaTheme="majorEastAsia" w:hAnsiTheme="minorHAnsi" w:cstheme="majorBidi"/>
      <w:color w:val="2E74B5" w:themeColor="accent1" w:themeShade="BF"/>
      <w:sz w:val="28"/>
      <w:szCs w:val="28"/>
    </w:rPr>
  </w:style>
  <w:style w:type="character" w:customStyle="1" w:styleId="Kop4Char">
    <w:name w:val="Kop 4 Char"/>
    <w:basedOn w:val="Standaardalinea-lettertype"/>
    <w:link w:val="Kop4"/>
    <w:uiPriority w:val="9"/>
    <w:semiHidden/>
    <w:rsid w:val="003A6B1E"/>
    <w:rPr>
      <w:rFonts w:asciiTheme="minorHAnsi" w:eastAsiaTheme="majorEastAsia" w:hAnsiTheme="minorHAnsi" w:cstheme="majorBidi"/>
      <w:i/>
      <w:iCs/>
      <w:color w:val="2E74B5" w:themeColor="accent1" w:themeShade="BF"/>
    </w:rPr>
  </w:style>
  <w:style w:type="character" w:customStyle="1" w:styleId="Kop5Char">
    <w:name w:val="Kop 5 Char"/>
    <w:basedOn w:val="Standaardalinea-lettertype"/>
    <w:link w:val="Kop5"/>
    <w:uiPriority w:val="9"/>
    <w:semiHidden/>
    <w:rsid w:val="003A6B1E"/>
    <w:rPr>
      <w:rFonts w:asciiTheme="minorHAnsi" w:eastAsiaTheme="majorEastAsia" w:hAnsiTheme="minorHAnsi" w:cstheme="majorBidi"/>
      <w:color w:val="2E74B5" w:themeColor="accent1" w:themeShade="BF"/>
    </w:rPr>
  </w:style>
  <w:style w:type="character" w:customStyle="1" w:styleId="Kop6Char">
    <w:name w:val="Kop 6 Char"/>
    <w:basedOn w:val="Standaardalinea-lettertype"/>
    <w:link w:val="Kop6"/>
    <w:uiPriority w:val="9"/>
    <w:semiHidden/>
    <w:rsid w:val="003A6B1E"/>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3A6B1E"/>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3A6B1E"/>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3A6B1E"/>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3A6B1E"/>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A6B1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A6B1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A6B1E"/>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3A6B1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A6B1E"/>
    <w:rPr>
      <w:i/>
      <w:iCs/>
      <w:color w:val="404040" w:themeColor="text1" w:themeTint="BF"/>
    </w:rPr>
  </w:style>
  <w:style w:type="paragraph" w:styleId="Lijstalinea">
    <w:name w:val="List Paragraph"/>
    <w:basedOn w:val="Standaard"/>
    <w:uiPriority w:val="34"/>
    <w:qFormat/>
    <w:rsid w:val="003A6B1E"/>
    <w:pPr>
      <w:ind w:left="720"/>
      <w:contextualSpacing/>
    </w:pPr>
  </w:style>
  <w:style w:type="character" w:styleId="Intensievebenadrukking">
    <w:name w:val="Intense Emphasis"/>
    <w:basedOn w:val="Standaardalinea-lettertype"/>
    <w:uiPriority w:val="21"/>
    <w:qFormat/>
    <w:rsid w:val="003A6B1E"/>
    <w:rPr>
      <w:i/>
      <w:iCs/>
      <w:color w:val="2E74B5" w:themeColor="accent1" w:themeShade="BF"/>
    </w:rPr>
  </w:style>
  <w:style w:type="paragraph" w:styleId="Duidelijkcitaat">
    <w:name w:val="Intense Quote"/>
    <w:basedOn w:val="Standaard"/>
    <w:next w:val="Standaard"/>
    <w:link w:val="DuidelijkcitaatChar"/>
    <w:uiPriority w:val="30"/>
    <w:qFormat/>
    <w:rsid w:val="003A6B1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DuidelijkcitaatChar">
    <w:name w:val="Duidelijk citaat Char"/>
    <w:basedOn w:val="Standaardalinea-lettertype"/>
    <w:link w:val="Duidelijkcitaat"/>
    <w:uiPriority w:val="30"/>
    <w:rsid w:val="003A6B1E"/>
    <w:rPr>
      <w:i/>
      <w:iCs/>
      <w:color w:val="2E74B5" w:themeColor="accent1" w:themeShade="BF"/>
    </w:rPr>
  </w:style>
  <w:style w:type="character" w:styleId="Intensieveverwijzing">
    <w:name w:val="Intense Reference"/>
    <w:basedOn w:val="Standaardalinea-lettertype"/>
    <w:uiPriority w:val="32"/>
    <w:qFormat/>
    <w:rsid w:val="003A6B1E"/>
    <w:rPr>
      <w:b/>
      <w:bCs/>
      <w:smallCaps/>
      <w:color w:val="2E74B5" w:themeColor="accent1" w:themeShade="BF"/>
      <w:spacing w:val="5"/>
    </w:rPr>
  </w:style>
  <w:style w:type="character" w:styleId="Verwijzingopmerking">
    <w:name w:val="annotation reference"/>
    <w:basedOn w:val="Standaardalinea-lettertype"/>
    <w:uiPriority w:val="99"/>
    <w:unhideWhenUsed/>
    <w:rsid w:val="003A6B1E"/>
    <w:rPr>
      <w:sz w:val="16"/>
      <w:szCs w:val="16"/>
    </w:rPr>
  </w:style>
  <w:style w:type="paragraph" w:styleId="Tekstopmerking">
    <w:name w:val="annotation text"/>
    <w:basedOn w:val="Standaard"/>
    <w:link w:val="TekstopmerkingChar"/>
    <w:uiPriority w:val="99"/>
    <w:unhideWhenUsed/>
    <w:rsid w:val="003A6B1E"/>
    <w:pPr>
      <w:spacing w:after="160"/>
      <w:jc w:val="both"/>
    </w:pPr>
    <w:rPr>
      <w:rFonts w:asciiTheme="minorHAnsi" w:eastAsiaTheme="minorHAnsi" w:hAnsiTheme="minorHAnsi" w:cstheme="minorBidi"/>
      <w:lang w:eastAsia="en-US"/>
    </w:rPr>
  </w:style>
  <w:style w:type="character" w:customStyle="1" w:styleId="TekstopmerkingChar">
    <w:name w:val="Tekst opmerking Char"/>
    <w:basedOn w:val="Standaardalinea-lettertype"/>
    <w:link w:val="Tekstopmerking"/>
    <w:uiPriority w:val="99"/>
    <w:rsid w:val="003A6B1E"/>
    <w:rPr>
      <w:rFonts w:asciiTheme="minorHAnsi" w:hAnsiTheme="minorHAnsi"/>
      <w:kern w:val="0"/>
      <w:sz w:val="20"/>
      <w:szCs w:val="20"/>
      <w14:ligatures w14:val="none"/>
    </w:rPr>
  </w:style>
  <w:style w:type="table" w:styleId="Onopgemaaktetabel2">
    <w:name w:val="Plain Table 2"/>
    <w:basedOn w:val="Standaardtabel"/>
    <w:uiPriority w:val="42"/>
    <w:rsid w:val="003A6B1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raster">
    <w:name w:val="Table Grid"/>
    <w:basedOn w:val="Standaardtabel"/>
    <w:uiPriority w:val="39"/>
    <w:rsid w:val="003A6B1E"/>
    <w:pPr>
      <w:spacing w:after="0" w:line="240" w:lineRule="auto"/>
    </w:pPr>
    <w:rPr>
      <w:rFonts w:ascii="Times New Roman" w:eastAsia="Times New Roman" w:hAnsi="Times New Roman" w:cs="Times New Roman"/>
      <w:kern w:val="0"/>
      <w:sz w:val="20"/>
      <w:szCs w:val="20"/>
      <w:lang w:eastAsia="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3A6B1E"/>
    <w:rPr>
      <w:color w:val="0000FF"/>
      <w:u w:val="single"/>
    </w:rPr>
  </w:style>
  <w:style w:type="paragraph" w:styleId="Onderwerpvanopmerking">
    <w:name w:val="annotation subject"/>
    <w:basedOn w:val="Tekstopmerking"/>
    <w:next w:val="Tekstopmerking"/>
    <w:link w:val="OnderwerpvanopmerkingChar"/>
    <w:uiPriority w:val="99"/>
    <w:semiHidden/>
    <w:unhideWhenUsed/>
    <w:rsid w:val="003A6B1E"/>
    <w:pPr>
      <w:spacing w:after="0"/>
      <w:jc w:val="left"/>
    </w:pPr>
    <w:rPr>
      <w:rFonts w:ascii="Arial" w:eastAsia="Times New Roman" w:hAnsi="Arial" w:cs="Times New Roman"/>
      <w:b/>
      <w:bCs/>
      <w:lang w:eastAsia="nl-NL"/>
    </w:rPr>
  </w:style>
  <w:style w:type="character" w:customStyle="1" w:styleId="OnderwerpvanopmerkingChar">
    <w:name w:val="Onderwerp van opmerking Char"/>
    <w:basedOn w:val="TekstopmerkingChar"/>
    <w:link w:val="Onderwerpvanopmerking"/>
    <w:uiPriority w:val="99"/>
    <w:semiHidden/>
    <w:rsid w:val="003A6B1E"/>
    <w:rPr>
      <w:rFonts w:asciiTheme="minorHAnsi" w:eastAsia="Times New Roman" w:hAnsiTheme="minorHAnsi" w:cs="Times New Roman"/>
      <w:b/>
      <w:bCs/>
      <w:kern w:val="0"/>
      <w:sz w:val="20"/>
      <w:szCs w:val="20"/>
      <w:lang w:eastAsia="nl-NL"/>
      <w14:ligatures w14:val="none"/>
    </w:rPr>
  </w:style>
  <w:style w:type="paragraph" w:styleId="Revisie">
    <w:name w:val="Revision"/>
    <w:hidden/>
    <w:uiPriority w:val="99"/>
    <w:semiHidden/>
    <w:rsid w:val="003A6B1E"/>
    <w:pPr>
      <w:spacing w:after="0" w:line="240" w:lineRule="auto"/>
    </w:pPr>
    <w:rPr>
      <w:rFonts w:eastAsia="Times New Roman" w:cs="Times New Roman"/>
      <w:kern w:val="0"/>
      <w:sz w:val="20"/>
      <w:szCs w:val="20"/>
      <w:lang w:eastAsia="nl-NL"/>
      <w14:ligatures w14:val="none"/>
    </w:rPr>
  </w:style>
  <w:style w:type="paragraph" w:styleId="Geenafstand">
    <w:name w:val="No Spacing"/>
    <w:qFormat/>
    <w:rsid w:val="003A6B1E"/>
    <w:pPr>
      <w:spacing w:after="0" w:line="240" w:lineRule="auto"/>
    </w:pPr>
    <w:rPr>
      <w:rFonts w:asciiTheme="minorHAnsi" w:hAnsiTheme="minorHAnsi"/>
      <w:kern w:val="0"/>
      <w14:ligatures w14:val="none"/>
    </w:rPr>
  </w:style>
  <w:style w:type="table" w:styleId="Tabelrasterlicht">
    <w:name w:val="Grid Table Light"/>
    <w:basedOn w:val="Standaardtabel"/>
    <w:uiPriority w:val="40"/>
    <w:rsid w:val="003A6B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Standaard"/>
    <w:rsid w:val="003A6B1E"/>
    <w:pPr>
      <w:spacing w:before="100" w:beforeAutospacing="1" w:after="100" w:afterAutospacing="1"/>
    </w:pPr>
    <w:rPr>
      <w:rFonts w:ascii="Times New Roman" w:hAnsi="Times New Roman"/>
      <w:sz w:val="24"/>
      <w:szCs w:val="24"/>
    </w:rPr>
  </w:style>
  <w:style w:type="paragraph" w:styleId="Koptekst">
    <w:name w:val="header"/>
    <w:basedOn w:val="Standaard"/>
    <w:link w:val="KoptekstChar"/>
    <w:uiPriority w:val="99"/>
    <w:unhideWhenUsed/>
    <w:rsid w:val="003A6B1E"/>
    <w:pPr>
      <w:tabs>
        <w:tab w:val="center" w:pos="4536"/>
        <w:tab w:val="right" w:pos="9072"/>
      </w:tabs>
    </w:pPr>
  </w:style>
  <w:style w:type="character" w:customStyle="1" w:styleId="KoptekstChar">
    <w:name w:val="Koptekst Char"/>
    <w:basedOn w:val="Standaardalinea-lettertype"/>
    <w:link w:val="Koptekst"/>
    <w:uiPriority w:val="99"/>
    <w:rsid w:val="003A6B1E"/>
    <w:rPr>
      <w:rFonts w:eastAsia="Times New Roman" w:cs="Times New Roman"/>
      <w:kern w:val="0"/>
      <w:sz w:val="20"/>
      <w:szCs w:val="20"/>
      <w:lang w:eastAsia="nl-NL"/>
      <w14:ligatures w14:val="none"/>
    </w:rPr>
  </w:style>
  <w:style w:type="paragraph" w:styleId="Voettekst">
    <w:name w:val="footer"/>
    <w:basedOn w:val="Standaard"/>
    <w:link w:val="VoettekstChar"/>
    <w:uiPriority w:val="99"/>
    <w:unhideWhenUsed/>
    <w:rsid w:val="003A6B1E"/>
    <w:pPr>
      <w:tabs>
        <w:tab w:val="center" w:pos="4536"/>
        <w:tab w:val="right" w:pos="9072"/>
      </w:tabs>
    </w:pPr>
  </w:style>
  <w:style w:type="character" w:customStyle="1" w:styleId="VoettekstChar">
    <w:name w:val="Voettekst Char"/>
    <w:basedOn w:val="Standaardalinea-lettertype"/>
    <w:link w:val="Voettekst"/>
    <w:uiPriority w:val="99"/>
    <w:rsid w:val="003A6B1E"/>
    <w:rPr>
      <w:rFonts w:eastAsia="Times New Roman" w:cs="Times New Roman"/>
      <w:kern w:val="0"/>
      <w:sz w:val="20"/>
      <w:szCs w:val="20"/>
      <w:lang w:eastAsia="nl-NL"/>
      <w14:ligatures w14:val="none"/>
    </w:rPr>
  </w:style>
  <w:style w:type="character" w:styleId="GevolgdeHyperlink">
    <w:name w:val="FollowedHyperlink"/>
    <w:basedOn w:val="Standaardalinea-lettertype"/>
    <w:uiPriority w:val="99"/>
    <w:semiHidden/>
    <w:unhideWhenUsed/>
    <w:rsid w:val="003A6B1E"/>
    <w:rPr>
      <w:color w:val="954F72" w:themeColor="followedHyperlink"/>
      <w:u w:val="single"/>
    </w:rPr>
  </w:style>
  <w:style w:type="character" w:styleId="Onopgelostemelding">
    <w:name w:val="Unresolved Mention"/>
    <w:basedOn w:val="Standaardalinea-lettertype"/>
    <w:uiPriority w:val="99"/>
    <w:semiHidden/>
    <w:unhideWhenUsed/>
    <w:rsid w:val="00502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38603">
      <w:bodyDiv w:val="1"/>
      <w:marLeft w:val="0"/>
      <w:marRight w:val="0"/>
      <w:marTop w:val="0"/>
      <w:marBottom w:val="0"/>
      <w:divBdr>
        <w:top w:val="none" w:sz="0" w:space="0" w:color="auto"/>
        <w:left w:val="none" w:sz="0" w:space="0" w:color="auto"/>
        <w:bottom w:val="none" w:sz="0" w:space="0" w:color="auto"/>
        <w:right w:val="none" w:sz="0" w:space="0" w:color="auto"/>
      </w:divBdr>
    </w:div>
    <w:div w:id="119692855">
      <w:bodyDiv w:val="1"/>
      <w:marLeft w:val="0"/>
      <w:marRight w:val="0"/>
      <w:marTop w:val="0"/>
      <w:marBottom w:val="0"/>
      <w:divBdr>
        <w:top w:val="none" w:sz="0" w:space="0" w:color="auto"/>
        <w:left w:val="none" w:sz="0" w:space="0" w:color="auto"/>
        <w:bottom w:val="none" w:sz="0" w:space="0" w:color="auto"/>
        <w:right w:val="none" w:sz="0" w:space="0" w:color="auto"/>
      </w:divBdr>
    </w:div>
    <w:div w:id="1097409835">
      <w:bodyDiv w:val="1"/>
      <w:marLeft w:val="0"/>
      <w:marRight w:val="0"/>
      <w:marTop w:val="0"/>
      <w:marBottom w:val="0"/>
      <w:divBdr>
        <w:top w:val="none" w:sz="0" w:space="0" w:color="auto"/>
        <w:left w:val="none" w:sz="0" w:space="0" w:color="auto"/>
        <w:bottom w:val="none" w:sz="0" w:space="0" w:color="auto"/>
        <w:right w:val="none" w:sz="0" w:space="0" w:color="auto"/>
      </w:divBdr>
    </w:div>
    <w:div w:id="1466191622">
      <w:bodyDiv w:val="1"/>
      <w:marLeft w:val="0"/>
      <w:marRight w:val="0"/>
      <w:marTop w:val="0"/>
      <w:marBottom w:val="0"/>
      <w:divBdr>
        <w:top w:val="none" w:sz="0" w:space="0" w:color="auto"/>
        <w:left w:val="none" w:sz="0" w:space="0" w:color="auto"/>
        <w:bottom w:val="none" w:sz="0" w:space="0" w:color="auto"/>
        <w:right w:val="none" w:sz="0" w:space="0" w:color="auto"/>
      </w:divBdr>
    </w:div>
    <w:div w:id="2019503315">
      <w:bodyDiv w:val="1"/>
      <w:marLeft w:val="0"/>
      <w:marRight w:val="0"/>
      <w:marTop w:val="0"/>
      <w:marBottom w:val="0"/>
      <w:divBdr>
        <w:top w:val="none" w:sz="0" w:space="0" w:color="auto"/>
        <w:left w:val="none" w:sz="0" w:space="0" w:color="auto"/>
        <w:bottom w:val="none" w:sz="0" w:space="0" w:color="auto"/>
        <w:right w:val="none" w:sz="0" w:space="0" w:color="auto"/>
      </w:divBdr>
    </w:div>
    <w:div w:id="213485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cuatro.sim-cdn.nl/fryslan/uploads/notitie_herstel_kruidenrijk_greppelland.pdf?cb=4iIVd0wH"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lokaleregelgeving.overheid.nl/CVDR704864" TargetMode="External"/><Relationship Id="rId18" Type="http://schemas.openxmlformats.org/officeDocument/2006/relationships/hyperlink" Target="http://www.fryslan.frl/grutsk" TargetMode="External"/><Relationship Id="rId26" Type="http://schemas.openxmlformats.org/officeDocument/2006/relationships/hyperlink" Target="http://www.topotijdreis.nl/" TargetMode="External"/><Relationship Id="rId39" Type="http://schemas.openxmlformats.org/officeDocument/2006/relationships/theme" Target="theme/theme1.xml"/><Relationship Id="rId21" Type="http://schemas.openxmlformats.org/officeDocument/2006/relationships/hyperlink" Target="http://www.fryslan.frl/grutsk" TargetMode="External"/><Relationship Id="rId34" Type="http://schemas.openxmlformats.org/officeDocument/2006/relationships/hyperlink" Target="http://www.topotijdreis" TargetMode="External"/><Relationship Id="rId7" Type="http://schemas.openxmlformats.org/officeDocument/2006/relationships/settings" Target="settings.xml"/><Relationship Id="rId12" Type="http://schemas.openxmlformats.org/officeDocument/2006/relationships/hyperlink" Target="https://plantenvanhier.nl/onewebmedia/Standaardlijst%20van%20de%20Nederlandse%20flora%202020.pdf" TargetMode="External"/><Relationship Id="rId17" Type="http://schemas.microsoft.com/office/2018/08/relationships/commentsExtensible" Target="commentsExtensible.xml"/><Relationship Id="rId25" Type="http://schemas.openxmlformats.org/officeDocument/2006/relationships/hyperlink" Target="https://www.fryslan.frl/regionaal-waterprogramma-20222027?origin=/rwp" TargetMode="External"/><Relationship Id="rId33" Type="http://schemas.openxmlformats.org/officeDocument/2006/relationships/hyperlink" Target="https://www.fryslan.frl/landschapstypenkaart" TargetMode="External"/><Relationship Id="rId38"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www.fryslan.frl/landschapstypenkaart" TargetMode="External"/><Relationship Id="rId29" Type="http://schemas.openxmlformats.org/officeDocument/2006/relationships/hyperlink" Target="http://www.omgevingswet.overheid.nl/regels-op-de-kaa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yslan.frl/chk" TargetMode="External"/><Relationship Id="rId24" Type="http://schemas.openxmlformats.org/officeDocument/2006/relationships/hyperlink" Target="http://lokaleregelgeving.overheid.nl/CVDR709340" TargetMode="External"/><Relationship Id="rId32" Type="http://schemas.openxmlformats.org/officeDocument/2006/relationships/hyperlink" Target="http://www.fryslan.frl/chk" TargetMode="External"/><Relationship Id="rId37"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https://www.fryslan.frl/omgevingsvisie-fryslan" TargetMode="External"/><Relationship Id="rId28" Type="http://schemas.openxmlformats.org/officeDocument/2006/relationships/hyperlink" Target="http://www.snn.nl/programmas/glb-23-27" TargetMode="External"/><Relationship Id="rId36" Type="http://schemas.openxmlformats.org/officeDocument/2006/relationships/hyperlink" Target="https://www.stowa.nl/publicaties/handreiking-natuurvriendelijke-oevers" TargetMode="External"/><Relationship Id="rId10" Type="http://schemas.openxmlformats.org/officeDocument/2006/relationships/hyperlink" Target="https://www.bij12.nl/onderwerp/natuursubsidies/catalogus-groenblauwe-diensten/" TargetMode="External"/><Relationship Id="rId19" Type="http://schemas.openxmlformats.org/officeDocument/2006/relationships/hyperlink" Target="http://www.fryslan.frl/chk" TargetMode="External"/><Relationship Id="rId31" Type="http://schemas.openxmlformats.org/officeDocument/2006/relationships/hyperlink" Target="http://www.fryslan.frl/grutsk" TargetMode="External"/><Relationship Id="rId4" Type="http://schemas.openxmlformats.org/officeDocument/2006/relationships/customXml" Target="../customXml/item4.xml"/><Relationship Id="rId9" Type="http://schemas.openxmlformats.org/officeDocument/2006/relationships/hyperlink" Target="https://app.pdok.nl/viewer/" TargetMode="External"/><Relationship Id="rId14" Type="http://schemas.openxmlformats.org/officeDocument/2006/relationships/comments" Target="comments.xml"/><Relationship Id="rId22" Type="http://schemas.openxmlformats.org/officeDocument/2006/relationships/hyperlink" Target="http://www.fryslan.frl/landschapstypenkaart" TargetMode="External"/><Relationship Id="rId27" Type="http://schemas.openxmlformats.org/officeDocument/2006/relationships/hyperlink" Target="http://www.snn.nl/programmas/glb-23-27" TargetMode="External"/><Relationship Id="rId30" Type="http://schemas.openxmlformats.org/officeDocument/2006/relationships/hyperlink" Target="https://www.fryslan.frl/2-waarden" TargetMode="External"/><Relationship Id="rId35" Type="http://schemas.openxmlformats.org/officeDocument/2006/relationships/hyperlink" Target="http://www.omgevingswet.overheid.nl/regels-op-de-kaar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318058-67A7-4210-8EEB-E1D66DD94106}">
  <ds:schemaRefs>
    <ds:schemaRef ds:uri="http://schemas.microsoft.com/sharepoint/v3/contenttype/forms"/>
  </ds:schemaRefs>
</ds:datastoreItem>
</file>

<file path=customXml/itemProps2.xml><?xml version="1.0" encoding="utf-8"?>
<ds:datastoreItem xmlns:ds="http://schemas.openxmlformats.org/officeDocument/2006/customXml" ds:itemID="{68DE196E-3073-46CC-A935-D9BDA82CE33D}">
  <ds:schemaRefs>
    <ds:schemaRef ds:uri="Microsoft.SharePoint.Taxonomy.ContentTypeSync"/>
  </ds:schemaRefs>
</ds:datastoreItem>
</file>

<file path=customXml/itemProps3.xml><?xml version="1.0" encoding="utf-8"?>
<ds:datastoreItem xmlns:ds="http://schemas.openxmlformats.org/officeDocument/2006/customXml" ds:itemID="{C5FD2521-C0D7-4689-AC9B-C10E44F87AC0}">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8A5B01DA-1338-4B6E-92B7-F62EA6E27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127</TotalTime>
  <Pages>17</Pages>
  <Words>8640</Words>
  <Characters>47521</Characters>
  <Application>Microsoft Office Word</Application>
  <DocSecurity>0</DocSecurity>
  <Lines>396</Lines>
  <Paragraphs>112</Paragraphs>
  <ScaleCrop>false</ScaleCrop>
  <HeadingPairs>
    <vt:vector size="2" baseType="variant">
      <vt:variant>
        <vt:lpstr>Titel</vt:lpstr>
      </vt:variant>
      <vt:variant>
        <vt:i4>1</vt:i4>
      </vt:variant>
    </vt:vector>
  </HeadingPairs>
  <TitlesOfParts>
    <vt:vector size="1" baseType="lpstr">
      <vt:lpstr/>
    </vt:vector>
  </TitlesOfParts>
  <Company>Provincie Fryslan</Company>
  <LinksUpToDate>false</LinksUpToDate>
  <CharactersWithSpaces>56049</CharactersWithSpaces>
  <SharedDoc>false</SharedDoc>
  <HLinks>
    <vt:vector size="156" baseType="variant">
      <vt:variant>
        <vt:i4>3997805</vt:i4>
      </vt:variant>
      <vt:variant>
        <vt:i4>72</vt:i4>
      </vt:variant>
      <vt:variant>
        <vt:i4>0</vt:i4>
      </vt:variant>
      <vt:variant>
        <vt:i4>5</vt:i4>
      </vt:variant>
      <vt:variant>
        <vt:lpwstr>https://www.stowa.nl/publicaties/handreiking-natuurvriendelijke-oevers</vt:lpwstr>
      </vt:variant>
      <vt:variant>
        <vt:lpwstr/>
      </vt:variant>
      <vt:variant>
        <vt:i4>7143522</vt:i4>
      </vt:variant>
      <vt:variant>
        <vt:i4>69</vt:i4>
      </vt:variant>
      <vt:variant>
        <vt:i4>0</vt:i4>
      </vt:variant>
      <vt:variant>
        <vt:i4>5</vt:i4>
      </vt:variant>
      <vt:variant>
        <vt:lpwstr>http://www.omgevingswet.overheid.nl/regels-op-de-kaart</vt:lpwstr>
      </vt:variant>
      <vt:variant>
        <vt:lpwstr/>
      </vt:variant>
      <vt:variant>
        <vt:i4>327755</vt:i4>
      </vt:variant>
      <vt:variant>
        <vt:i4>66</vt:i4>
      </vt:variant>
      <vt:variant>
        <vt:i4>0</vt:i4>
      </vt:variant>
      <vt:variant>
        <vt:i4>5</vt:i4>
      </vt:variant>
      <vt:variant>
        <vt:lpwstr>http://www.topotijdreis/</vt:lpwstr>
      </vt:variant>
      <vt:variant>
        <vt:lpwstr/>
      </vt:variant>
      <vt:variant>
        <vt:i4>5046343</vt:i4>
      </vt:variant>
      <vt:variant>
        <vt:i4>63</vt:i4>
      </vt:variant>
      <vt:variant>
        <vt:i4>0</vt:i4>
      </vt:variant>
      <vt:variant>
        <vt:i4>5</vt:i4>
      </vt:variant>
      <vt:variant>
        <vt:lpwstr>https://www.fryslan.frl/landschapstypenkaart</vt:lpwstr>
      </vt:variant>
      <vt:variant>
        <vt:lpwstr/>
      </vt:variant>
      <vt:variant>
        <vt:i4>3407915</vt:i4>
      </vt:variant>
      <vt:variant>
        <vt:i4>60</vt:i4>
      </vt:variant>
      <vt:variant>
        <vt:i4>0</vt:i4>
      </vt:variant>
      <vt:variant>
        <vt:i4>5</vt:i4>
      </vt:variant>
      <vt:variant>
        <vt:lpwstr>http://www.fryslan.frl/chk</vt:lpwstr>
      </vt:variant>
      <vt:variant>
        <vt:lpwstr/>
      </vt:variant>
      <vt:variant>
        <vt:i4>6094917</vt:i4>
      </vt:variant>
      <vt:variant>
        <vt:i4>57</vt:i4>
      </vt:variant>
      <vt:variant>
        <vt:i4>0</vt:i4>
      </vt:variant>
      <vt:variant>
        <vt:i4>5</vt:i4>
      </vt:variant>
      <vt:variant>
        <vt:lpwstr>http://www.fryslan.frl/grutsk</vt:lpwstr>
      </vt:variant>
      <vt:variant>
        <vt:lpwstr/>
      </vt:variant>
      <vt:variant>
        <vt:i4>23</vt:i4>
      </vt:variant>
      <vt:variant>
        <vt:i4>54</vt:i4>
      </vt:variant>
      <vt:variant>
        <vt:i4>0</vt:i4>
      </vt:variant>
      <vt:variant>
        <vt:i4>5</vt:i4>
      </vt:variant>
      <vt:variant>
        <vt:lpwstr>https://www.fryslan.frl/2-waarden</vt:lpwstr>
      </vt:variant>
      <vt:variant>
        <vt:lpwstr/>
      </vt:variant>
      <vt:variant>
        <vt:i4>7143522</vt:i4>
      </vt:variant>
      <vt:variant>
        <vt:i4>51</vt:i4>
      </vt:variant>
      <vt:variant>
        <vt:i4>0</vt:i4>
      </vt:variant>
      <vt:variant>
        <vt:i4>5</vt:i4>
      </vt:variant>
      <vt:variant>
        <vt:lpwstr>http://www.omgevingswet.overheid.nl/regels-op-de-kaart</vt:lpwstr>
      </vt:variant>
      <vt:variant>
        <vt:lpwstr/>
      </vt:variant>
      <vt:variant>
        <vt:i4>3145842</vt:i4>
      </vt:variant>
      <vt:variant>
        <vt:i4>48</vt:i4>
      </vt:variant>
      <vt:variant>
        <vt:i4>0</vt:i4>
      </vt:variant>
      <vt:variant>
        <vt:i4>5</vt:i4>
      </vt:variant>
      <vt:variant>
        <vt:lpwstr>http://www.snn.nl/programmas/glb-23-27</vt:lpwstr>
      </vt:variant>
      <vt:variant>
        <vt:lpwstr/>
      </vt:variant>
      <vt:variant>
        <vt:i4>3080201</vt:i4>
      </vt:variant>
      <vt:variant>
        <vt:i4>45</vt:i4>
      </vt:variant>
      <vt:variant>
        <vt:i4>0</vt:i4>
      </vt:variant>
      <vt:variant>
        <vt:i4>5</vt:i4>
      </vt:variant>
      <vt:variant>
        <vt:lpwstr>https://cuatro.sim-cdn.nl/fryslan/uploads/notitie_herstel_kruidenrijk_greppelland.pdf?cb=4iIVd0wH</vt:lpwstr>
      </vt:variant>
      <vt:variant>
        <vt:lpwstr/>
      </vt:variant>
      <vt:variant>
        <vt:i4>3145842</vt:i4>
      </vt:variant>
      <vt:variant>
        <vt:i4>42</vt:i4>
      </vt:variant>
      <vt:variant>
        <vt:i4>0</vt:i4>
      </vt:variant>
      <vt:variant>
        <vt:i4>5</vt:i4>
      </vt:variant>
      <vt:variant>
        <vt:lpwstr>http://www.snn.nl/programmas/glb-23-27</vt:lpwstr>
      </vt:variant>
      <vt:variant>
        <vt:lpwstr/>
      </vt:variant>
      <vt:variant>
        <vt:i4>6815781</vt:i4>
      </vt:variant>
      <vt:variant>
        <vt:i4>39</vt:i4>
      </vt:variant>
      <vt:variant>
        <vt:i4>0</vt:i4>
      </vt:variant>
      <vt:variant>
        <vt:i4>5</vt:i4>
      </vt:variant>
      <vt:variant>
        <vt:lpwstr>http://www.topotijdreis.nl/</vt:lpwstr>
      </vt:variant>
      <vt:variant>
        <vt:lpwstr/>
      </vt:variant>
      <vt:variant>
        <vt:i4>786496</vt:i4>
      </vt:variant>
      <vt:variant>
        <vt:i4>36</vt:i4>
      </vt:variant>
      <vt:variant>
        <vt:i4>0</vt:i4>
      </vt:variant>
      <vt:variant>
        <vt:i4>5</vt:i4>
      </vt:variant>
      <vt:variant>
        <vt:lpwstr>https://www.fryslan.frl/regionaal-waterprogramma-20222027?origin=/rwp</vt:lpwstr>
      </vt:variant>
      <vt:variant>
        <vt:lpwstr/>
      </vt:variant>
      <vt:variant>
        <vt:i4>2490480</vt:i4>
      </vt:variant>
      <vt:variant>
        <vt:i4>33</vt:i4>
      </vt:variant>
      <vt:variant>
        <vt:i4>0</vt:i4>
      </vt:variant>
      <vt:variant>
        <vt:i4>5</vt:i4>
      </vt:variant>
      <vt:variant>
        <vt:lpwstr>http://lokaleregelgeving.overheid.nl/CVDR709340</vt:lpwstr>
      </vt:variant>
      <vt:variant>
        <vt:lpwstr/>
      </vt:variant>
      <vt:variant>
        <vt:i4>2097273</vt:i4>
      </vt:variant>
      <vt:variant>
        <vt:i4>30</vt:i4>
      </vt:variant>
      <vt:variant>
        <vt:i4>0</vt:i4>
      </vt:variant>
      <vt:variant>
        <vt:i4>5</vt:i4>
      </vt:variant>
      <vt:variant>
        <vt:lpwstr>https://www.fryslan.frl/omgevingsvisie-fryslan</vt:lpwstr>
      </vt:variant>
      <vt:variant>
        <vt:lpwstr/>
      </vt:variant>
      <vt:variant>
        <vt:i4>2883617</vt:i4>
      </vt:variant>
      <vt:variant>
        <vt:i4>27</vt:i4>
      </vt:variant>
      <vt:variant>
        <vt:i4>0</vt:i4>
      </vt:variant>
      <vt:variant>
        <vt:i4>5</vt:i4>
      </vt:variant>
      <vt:variant>
        <vt:lpwstr>http://www.fryslan.frl/landschapstypenkaart</vt:lpwstr>
      </vt:variant>
      <vt:variant>
        <vt:lpwstr/>
      </vt:variant>
      <vt:variant>
        <vt:i4>6094917</vt:i4>
      </vt:variant>
      <vt:variant>
        <vt:i4>24</vt:i4>
      </vt:variant>
      <vt:variant>
        <vt:i4>0</vt:i4>
      </vt:variant>
      <vt:variant>
        <vt:i4>5</vt:i4>
      </vt:variant>
      <vt:variant>
        <vt:lpwstr>http://www.fryslan.frl/grutsk</vt:lpwstr>
      </vt:variant>
      <vt:variant>
        <vt:lpwstr/>
      </vt:variant>
      <vt:variant>
        <vt:i4>2883617</vt:i4>
      </vt:variant>
      <vt:variant>
        <vt:i4>21</vt:i4>
      </vt:variant>
      <vt:variant>
        <vt:i4>0</vt:i4>
      </vt:variant>
      <vt:variant>
        <vt:i4>5</vt:i4>
      </vt:variant>
      <vt:variant>
        <vt:lpwstr>http://www.fryslan.frl/landschapstypenkaart</vt:lpwstr>
      </vt:variant>
      <vt:variant>
        <vt:lpwstr/>
      </vt:variant>
      <vt:variant>
        <vt:i4>3407915</vt:i4>
      </vt:variant>
      <vt:variant>
        <vt:i4>18</vt:i4>
      </vt:variant>
      <vt:variant>
        <vt:i4>0</vt:i4>
      </vt:variant>
      <vt:variant>
        <vt:i4>5</vt:i4>
      </vt:variant>
      <vt:variant>
        <vt:lpwstr>http://www.fryslan.frl/chk</vt:lpwstr>
      </vt:variant>
      <vt:variant>
        <vt:lpwstr/>
      </vt:variant>
      <vt:variant>
        <vt:i4>6094917</vt:i4>
      </vt:variant>
      <vt:variant>
        <vt:i4>15</vt:i4>
      </vt:variant>
      <vt:variant>
        <vt:i4>0</vt:i4>
      </vt:variant>
      <vt:variant>
        <vt:i4>5</vt:i4>
      </vt:variant>
      <vt:variant>
        <vt:lpwstr>http://www.fryslan.frl/grutsk</vt:lpwstr>
      </vt:variant>
      <vt:variant>
        <vt:lpwstr/>
      </vt:variant>
      <vt:variant>
        <vt:i4>2687099</vt:i4>
      </vt:variant>
      <vt:variant>
        <vt:i4>12</vt:i4>
      </vt:variant>
      <vt:variant>
        <vt:i4>0</vt:i4>
      </vt:variant>
      <vt:variant>
        <vt:i4>5</vt:i4>
      </vt:variant>
      <vt:variant>
        <vt:lpwstr>http://lokaleregelgeving.overheid.nl/CVDR704864</vt:lpwstr>
      </vt:variant>
      <vt:variant>
        <vt:lpwstr/>
      </vt:variant>
      <vt:variant>
        <vt:i4>3276853</vt:i4>
      </vt:variant>
      <vt:variant>
        <vt:i4>9</vt:i4>
      </vt:variant>
      <vt:variant>
        <vt:i4>0</vt:i4>
      </vt:variant>
      <vt:variant>
        <vt:i4>5</vt:i4>
      </vt:variant>
      <vt:variant>
        <vt:lpwstr>https://plantenvanhier.nl/onewebmedia/Standaardlijst van de Nederlandse flora 2020.pdf</vt:lpwstr>
      </vt:variant>
      <vt:variant>
        <vt:lpwstr/>
      </vt:variant>
      <vt:variant>
        <vt:i4>3407915</vt:i4>
      </vt:variant>
      <vt:variant>
        <vt:i4>6</vt:i4>
      </vt:variant>
      <vt:variant>
        <vt:i4>0</vt:i4>
      </vt:variant>
      <vt:variant>
        <vt:i4>5</vt:i4>
      </vt:variant>
      <vt:variant>
        <vt:lpwstr>http://www.fryslan.frl/chk</vt:lpwstr>
      </vt:variant>
      <vt:variant>
        <vt:lpwstr/>
      </vt:variant>
      <vt:variant>
        <vt:i4>8257584</vt:i4>
      </vt:variant>
      <vt:variant>
        <vt:i4>3</vt:i4>
      </vt:variant>
      <vt:variant>
        <vt:i4>0</vt:i4>
      </vt:variant>
      <vt:variant>
        <vt:i4>5</vt:i4>
      </vt:variant>
      <vt:variant>
        <vt:lpwstr>https://www.bij12.nl/onderwerp/natuursubsidies/catalogus-groenblauwe-diensten/</vt:lpwstr>
      </vt:variant>
      <vt:variant>
        <vt:lpwstr/>
      </vt:variant>
      <vt:variant>
        <vt:i4>3473452</vt:i4>
      </vt:variant>
      <vt:variant>
        <vt:i4>0</vt:i4>
      </vt:variant>
      <vt:variant>
        <vt:i4>0</vt:i4>
      </vt:variant>
      <vt:variant>
        <vt:i4>5</vt:i4>
      </vt:variant>
      <vt:variant>
        <vt:lpwstr>https://app.pdok.nl/viewer/</vt:lpwstr>
      </vt:variant>
      <vt:variant>
        <vt:lpwstr>x=160000.00&amp;y=455000.00&amp;z=3.0000&amp;background=BRT-A%20standaard&amp;layers=</vt:lpwstr>
      </vt:variant>
      <vt:variant>
        <vt:i4>3080201</vt:i4>
      </vt:variant>
      <vt:variant>
        <vt:i4>0</vt:i4>
      </vt:variant>
      <vt:variant>
        <vt:i4>0</vt:i4>
      </vt:variant>
      <vt:variant>
        <vt:i4>5</vt:i4>
      </vt:variant>
      <vt:variant>
        <vt:lpwstr>https://cuatro.sim-cdn.nl/fryslan/uploads/notitie_herstel_kruidenrijk_greppelland.pdf?cb=4iIVd0wH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Stralen, Kees van</dc:creator>
  <cp:keywords/>
  <dc:description/>
  <cp:lastModifiedBy>Aafke Kamstra | SNN</cp:lastModifiedBy>
  <cp:revision>26</cp:revision>
  <dcterms:created xsi:type="dcterms:W3CDTF">2025-06-18T14:13:00Z</dcterms:created>
  <dcterms:modified xsi:type="dcterms:W3CDTF">2025-06-20T15:19:00Z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613eed44ffa49e891404850c3b6dc2f">
    <vt:lpwstr>Landbouw en Voedselproductie|da298709-d602-4c77-9966-789c2ebaa423</vt:lpwstr>
  </property>
  <property fmtid="{D5CDD505-2E9C-101B-9397-08002B2CF9AE}" pid="3" name="_dlc_DocIdItemGuid">
    <vt:lpwstr>94ba535a-9c6c-44d8-8993-ceb983bac47c</vt:lpwstr>
  </property>
  <property fmtid="{D5CDD505-2E9C-101B-9397-08002B2CF9AE}" pid="4" name="TaxKeyword">
    <vt:lpwstr/>
  </property>
  <property fmtid="{D5CDD505-2E9C-101B-9397-08002B2CF9AE}" pid="5" name="MediaServiceImageTags">
    <vt:lpwstr/>
  </property>
  <property fmtid="{D5CDD505-2E9C-101B-9397-08002B2CF9AE}" pid="6" name="pfDocumenttype">
    <vt:lpwstr/>
  </property>
  <property fmtid="{D5CDD505-2E9C-101B-9397-08002B2CF9AE}" pid="7" name="pfTypeRelatie">
    <vt:lpwstr>1;#Landbouw en Voedselproductie|da298709-d602-4c77-9966-789c2ebaa423</vt:lpwstr>
  </property>
  <property fmtid="{D5CDD505-2E9C-101B-9397-08002B2CF9AE}" pid="8" name="Subsidieregeling">
    <vt:lpwstr/>
  </property>
  <property fmtid="{D5CDD505-2E9C-101B-9397-08002B2CF9AE}" pid="9" name="Organisatie">
    <vt:lpwstr/>
  </property>
  <property fmtid="{D5CDD505-2E9C-101B-9397-08002B2CF9AE}" pid="10" name="Regelingtype">
    <vt:lpwstr/>
  </property>
  <property fmtid="{D5CDD505-2E9C-101B-9397-08002B2CF9AE}" pid="11" name="Documenttype">
    <vt:lpwstr/>
  </property>
  <property fmtid="{D5CDD505-2E9C-101B-9397-08002B2CF9AE}" pid="12" name="lcf76f155ced4ddcb4097134ff3c332f">
    <vt:lpwstr/>
  </property>
  <property fmtid="{D5CDD505-2E9C-101B-9397-08002B2CF9AE}" pid="13" name="ContentTypeId">
    <vt:lpwstr>0x0101009E8CEED16802CC4F8ED1342A0056B68501001044DCEE1DA295459EA36F8EA1A67F24</vt:lpwstr>
  </property>
</Properties>
</file>